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06F03" w:rsidR="00364392" w:rsidP="00006F03" w:rsidRDefault="004DD7CA" w14:paraId="23CCDCD3" w14:textId="6CA50819">
      <w:pPr>
        <w:pStyle w:val="Title"/>
      </w:pPr>
      <w:bookmarkStart w:name="_Toc508894306" w:id="0"/>
      <w:r>
        <w:t xml:space="preserve">Annex I – </w:t>
      </w:r>
      <w:r w:rsidR="008B4385">
        <w:t>Allocation constraints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5B3F8CF1">
      <w:pPr>
        <w:pStyle w:val="Department"/>
        <w:jc w:val="center"/>
        <w:rPr>
          <w:rFonts w:ascii="Arial" w:hAnsi="Arial" w:cs="Arial"/>
          <w:bCs w:val="0"/>
          <w:color w:val="auto"/>
        </w:rPr>
      </w:pPr>
    </w:p>
    <w:p w:rsidR="000058EB" w:rsidP="00167F46" w:rsidRDefault="000058EB" w14:paraId="300ECF92" w14:textId="433DDB99">
      <w:pPr>
        <w:pStyle w:val="Department"/>
        <w:jc w:val="center"/>
        <w:rPr>
          <w:rFonts w:ascii="Arial" w:hAnsi="Arial" w:cs="Arial"/>
          <w:bCs w:val="0"/>
          <w:color w:val="auto"/>
        </w:rPr>
      </w:pPr>
    </w:p>
    <w:p w:rsidR="000058EB" w:rsidP="00167F46" w:rsidRDefault="000058EB" w14:paraId="371E41F7" w14:textId="1ED58237">
      <w:pPr>
        <w:pStyle w:val="Department"/>
        <w:jc w:val="center"/>
        <w:rPr>
          <w:rFonts w:ascii="Arial" w:hAnsi="Arial" w:cs="Arial"/>
          <w:bCs w:val="0"/>
          <w:color w:val="auto"/>
        </w:rPr>
      </w:pPr>
    </w:p>
    <w:p w:rsidR="000058EB" w:rsidP="00167F46" w:rsidRDefault="000058EB" w14:paraId="7FF13784" w14:textId="63EBC45A">
      <w:pPr>
        <w:pStyle w:val="Department"/>
        <w:jc w:val="center"/>
        <w:rPr>
          <w:rFonts w:ascii="Arial" w:hAnsi="Arial" w:cs="Arial"/>
          <w:bCs w:val="0"/>
          <w:color w:val="auto"/>
        </w:rPr>
      </w:pPr>
    </w:p>
    <w:p w:rsidR="000058EB" w:rsidP="00167F46" w:rsidRDefault="000058EB" w14:paraId="66D8A535" w14:textId="2046CD67">
      <w:pPr>
        <w:pStyle w:val="Department"/>
        <w:jc w:val="center"/>
        <w:rPr>
          <w:rFonts w:ascii="Arial" w:hAnsi="Arial" w:cs="Arial"/>
          <w:bCs w:val="0"/>
          <w:color w:val="auto"/>
        </w:rPr>
      </w:pPr>
    </w:p>
    <w:p w:rsidR="000058EB" w:rsidP="00167F46" w:rsidRDefault="000058EB" w14:paraId="5742B884"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00167F46" w:rsidRDefault="002E2FFC" w14:paraId="72D7DED4" w14:textId="29C590D1">
      <w:pPr>
        <w:pStyle w:val="Department"/>
        <w:jc w:val="center"/>
        <w:rPr>
          <w:rFonts w:ascii="Arial" w:hAnsi="Arial" w:cs="Arial"/>
          <w:bCs w:val="0"/>
          <w:color w:val="auto"/>
        </w:rPr>
      </w:pPr>
      <w:r w:rsidRPr="002E2FFC">
        <w:rPr>
          <w:rFonts w:ascii="Arial" w:hAnsi="Arial" w:cs="Arial"/>
          <w:bCs w:val="0"/>
          <w:color w:val="auto"/>
        </w:rPr>
        <w:t>Q</w:t>
      </w:r>
      <w:r w:rsidR="001C23CE">
        <w:rPr>
          <w:rFonts w:ascii="Arial" w:hAnsi="Arial" w:cs="Arial"/>
          <w:bCs w:val="0"/>
          <w:color w:val="auto"/>
        </w:rPr>
        <w:t>4</w:t>
      </w:r>
      <w:r w:rsidRPr="002E2FFC" w:rsidR="00167F46">
        <w:rPr>
          <w:rFonts w:ascii="Arial" w:hAnsi="Arial" w:cs="Arial"/>
          <w:bCs w:val="0"/>
          <w:color w:val="auto"/>
        </w:rPr>
        <w:t xml:space="preserve"> 20</w:t>
      </w:r>
      <w:r w:rsidRPr="002E2FFC" w:rsidR="00364392">
        <w:rPr>
          <w:rFonts w:ascii="Arial" w:hAnsi="Arial" w:cs="Arial"/>
          <w:bCs w:val="0"/>
          <w:color w:val="auto"/>
        </w:rPr>
        <w:t>2</w:t>
      </w:r>
      <w:r w:rsidRPr="002E2FFC">
        <w:rPr>
          <w:rFonts w:ascii="Arial" w:hAnsi="Arial" w:cs="Arial"/>
          <w:bCs w:val="0"/>
          <w:color w:val="auto"/>
        </w:rPr>
        <w:t>2</w:t>
      </w:r>
    </w:p>
    <w:p w:rsidRPr="003D53FF" w:rsidR="00167F46" w:rsidP="00167F46" w:rsidRDefault="00167F46" w14:paraId="5E8C6E83" w14:textId="77777777">
      <w:pPr>
        <w:pStyle w:val="Department"/>
        <w:jc w:val="center"/>
        <w:rPr>
          <w:rFonts w:ascii="Arial" w:hAnsi="Arial" w:cs="Arial"/>
          <w:b w:val="0"/>
          <w:color w:val="auto"/>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488867164"/>
        <w:docPartObj>
          <w:docPartGallery w:val="Table of Contents"/>
          <w:docPartUnique/>
        </w:docPartObj>
      </w:sdtPr>
      <w:sdtEndPr>
        <w:rPr>
          <w:b/>
          <w:bCs/>
          <w:noProof/>
        </w:rPr>
      </w:sdtEndPr>
      <w:sdtContent>
        <w:p w:rsidR="00D46052" w:rsidP="00D46052" w:rsidRDefault="00D46052" w14:paraId="2E22A2E5" w14:textId="3482BD99">
          <w:pPr>
            <w:tabs>
              <w:tab w:val="left" w:pos="7864"/>
            </w:tabs>
            <w:rPr>
              <w:bCs/>
              <w:color w:val="5F5F5F" w:themeColor="text2"/>
              <w:lang w:val="en-GB"/>
            </w:rPr>
          </w:pPr>
          <w:r w:rsidRPr="00D46052">
            <w:rPr>
              <w:bCs/>
              <w:color w:val="5F5F5F" w:themeColor="text2"/>
              <w:lang w:val="en-GB"/>
            </w:rPr>
            <w:t>Table of Contents</w:t>
          </w:r>
        </w:p>
        <w:p w:rsidRPr="00D46052" w:rsidR="00D46052" w:rsidP="00D46052" w:rsidRDefault="00D46052" w14:paraId="16B05C45" w14:textId="77777777">
          <w:pPr>
            <w:tabs>
              <w:tab w:val="left" w:pos="7864"/>
            </w:tabs>
            <w:rPr>
              <w:b/>
              <w:color w:val="5F5F5F" w:themeColor="text2"/>
              <w:lang w:val="en-GB"/>
            </w:rPr>
          </w:pPr>
        </w:p>
        <w:p w:rsidR="00E60894" w:rsidRDefault="00D46052" w14:paraId="10463E88" w14:textId="308A387E">
          <w:pPr>
            <w:pStyle w:val="TOC1"/>
            <w:tabs>
              <w:tab w:val="right" w:leader="dot" w:pos="9288"/>
            </w:tabs>
            <w:rPr>
              <w:rFonts w:cstheme="minorBidi"/>
              <w:b w:val="0"/>
              <w:bCs w:val="0"/>
              <w:i w:val="0"/>
              <w:iCs w:val="0"/>
              <w:noProof/>
              <w:lang w:val="en-DE" w:eastAsia="en-GB"/>
            </w:rPr>
          </w:pPr>
          <w:r w:rsidRPr="00D46052">
            <w:rPr>
              <w:b w:val="0"/>
              <w:bCs w:val="0"/>
              <w:sz w:val="20"/>
              <w:szCs w:val="20"/>
            </w:rPr>
            <w:fldChar w:fldCharType="begin"/>
          </w:r>
          <w:r w:rsidRPr="00D46052">
            <w:rPr>
              <w:sz w:val="20"/>
              <w:szCs w:val="20"/>
            </w:rPr>
            <w:instrText xml:space="preserve"> TOC \o "1-3" \h \z \u </w:instrText>
          </w:r>
          <w:r w:rsidRPr="00D46052">
            <w:rPr>
              <w:b w:val="0"/>
              <w:bCs w:val="0"/>
              <w:sz w:val="20"/>
              <w:szCs w:val="20"/>
            </w:rPr>
            <w:fldChar w:fldCharType="separate"/>
          </w:r>
          <w:hyperlink w:history="1" w:anchor="_Toc124765434">
            <w:r w:rsidRPr="003A3E23" w:rsidR="00E60894">
              <w:rPr>
                <w:rStyle w:val="Hyperlink"/>
                <w:noProof/>
              </w:rPr>
              <w:t>Introduction</w:t>
            </w:r>
            <w:r w:rsidR="00E60894">
              <w:rPr>
                <w:noProof/>
                <w:webHidden/>
              </w:rPr>
              <w:tab/>
            </w:r>
            <w:r w:rsidR="00E60894">
              <w:rPr>
                <w:noProof/>
                <w:webHidden/>
              </w:rPr>
              <w:fldChar w:fldCharType="begin"/>
            </w:r>
            <w:r w:rsidR="00E60894">
              <w:rPr>
                <w:noProof/>
                <w:webHidden/>
              </w:rPr>
              <w:instrText xml:space="preserve"> PAGEREF _Toc124765434 \h </w:instrText>
            </w:r>
            <w:r w:rsidR="00E60894">
              <w:rPr>
                <w:noProof/>
                <w:webHidden/>
              </w:rPr>
            </w:r>
            <w:r w:rsidR="00E60894">
              <w:rPr>
                <w:noProof/>
                <w:webHidden/>
              </w:rPr>
              <w:fldChar w:fldCharType="separate"/>
            </w:r>
            <w:r w:rsidR="00E60894">
              <w:rPr>
                <w:noProof/>
                <w:webHidden/>
              </w:rPr>
              <w:t>3</w:t>
            </w:r>
            <w:r w:rsidR="00E60894">
              <w:rPr>
                <w:noProof/>
                <w:webHidden/>
              </w:rPr>
              <w:fldChar w:fldCharType="end"/>
            </w:r>
          </w:hyperlink>
        </w:p>
        <w:p w:rsidR="00E60894" w:rsidRDefault="00000000" w14:paraId="71D98EE4" w14:textId="3502FB98">
          <w:pPr>
            <w:pStyle w:val="TOC1"/>
            <w:tabs>
              <w:tab w:val="right" w:leader="dot" w:pos="9288"/>
            </w:tabs>
            <w:rPr>
              <w:rFonts w:cstheme="minorBidi"/>
              <w:b w:val="0"/>
              <w:bCs w:val="0"/>
              <w:i w:val="0"/>
              <w:iCs w:val="0"/>
              <w:noProof/>
              <w:lang w:val="en-DE" w:eastAsia="en-GB"/>
            </w:rPr>
          </w:pPr>
          <w:hyperlink w:history="1" w:anchor="_Toc124765435">
            <w:r w:rsidRPr="003A3E23" w:rsidR="00E60894">
              <w:rPr>
                <w:rStyle w:val="Hyperlink"/>
                <w:noProof/>
              </w:rPr>
              <w:t>PSE</w:t>
            </w:r>
            <w:r w:rsidR="00E60894">
              <w:rPr>
                <w:noProof/>
                <w:webHidden/>
              </w:rPr>
              <w:tab/>
            </w:r>
            <w:r w:rsidR="00E60894">
              <w:rPr>
                <w:noProof/>
                <w:webHidden/>
              </w:rPr>
              <w:fldChar w:fldCharType="begin"/>
            </w:r>
            <w:r w:rsidR="00E60894">
              <w:rPr>
                <w:noProof/>
                <w:webHidden/>
              </w:rPr>
              <w:instrText xml:space="preserve"> PAGEREF _Toc124765435 \h </w:instrText>
            </w:r>
            <w:r w:rsidR="00E60894">
              <w:rPr>
                <w:noProof/>
                <w:webHidden/>
              </w:rPr>
            </w:r>
            <w:r w:rsidR="00E60894">
              <w:rPr>
                <w:noProof/>
                <w:webHidden/>
              </w:rPr>
              <w:fldChar w:fldCharType="separate"/>
            </w:r>
            <w:r w:rsidR="00E60894">
              <w:rPr>
                <w:noProof/>
                <w:webHidden/>
              </w:rPr>
              <w:t>4</w:t>
            </w:r>
            <w:r w:rsidR="00E60894">
              <w:rPr>
                <w:noProof/>
                <w:webHidden/>
              </w:rPr>
              <w:fldChar w:fldCharType="end"/>
            </w:r>
          </w:hyperlink>
        </w:p>
        <w:p w:rsidR="00D46052" w:rsidRDefault="00D46052" w14:paraId="01D00901" w14:textId="424BB677">
          <w:r w:rsidRPr="00D46052">
            <w:rPr>
              <w:b/>
              <w:bCs/>
              <w:noProof/>
            </w:rPr>
            <w:fldChar w:fldCharType="end"/>
          </w:r>
        </w:p>
      </w:sdtContent>
    </w:sdt>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0BC2ED9" w14:paraId="3F22231E" w14:textId="3EBFC70B">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124765434" w:id="19"/>
      <w:bookmarkEnd w:id="7"/>
      <w:bookmarkEnd w:id="8"/>
      <w:bookmarkEnd w:id="9"/>
      <w:bookmarkEnd w:id="10"/>
      <w:bookmarkEnd w:id="11"/>
      <w:bookmarkEnd w:id="12"/>
      <w:r w:rsidRPr="003D53FF">
        <w:lastRenderedPageBreak/>
        <w:t>Intro</w:t>
      </w:r>
      <w:r w:rsidR="00C839CA">
        <w:t>d</w:t>
      </w:r>
      <w:r w:rsidRPr="003D53FF">
        <w:t>uction</w:t>
      </w:r>
      <w:bookmarkStart w:name="_Toc470688454" w:id="20"/>
      <w:bookmarkStart w:name="_Toc470689108" w:id="21"/>
      <w:bookmarkEnd w:id="13"/>
      <w:bookmarkEnd w:id="14"/>
      <w:bookmarkEnd w:id="15"/>
      <w:bookmarkEnd w:id="16"/>
      <w:bookmarkEnd w:id="17"/>
      <w:bookmarkEnd w:id="18"/>
      <w:bookmarkEnd w:id="19"/>
      <w:bookmarkEnd w:id="20"/>
      <w:bookmarkEnd w:id="21"/>
    </w:p>
    <w:p w:rsidRPr="00291288" w:rsidR="00291288" w:rsidP="008B4385" w:rsidRDefault="00126055" w14:paraId="14731EB9" w14:textId="21193925">
      <w:pPr>
        <w:rPr>
          <w:lang w:val="en-GB"/>
        </w:rPr>
      </w:pPr>
      <w:r w:rsidRPr="00291288">
        <w:rPr>
          <w:lang w:val="en-GB"/>
        </w:rPr>
        <w:t xml:space="preserve">According to Article </w:t>
      </w:r>
      <w:r w:rsidRPr="00291288" w:rsidR="008B4385">
        <w:rPr>
          <w:lang w:val="en-GB"/>
        </w:rPr>
        <w:t>7</w:t>
      </w:r>
      <w:r w:rsidRPr="00291288">
        <w:rPr>
          <w:lang w:val="en-GB"/>
        </w:rPr>
        <w:t>(</w:t>
      </w:r>
      <w:r w:rsidRPr="00291288" w:rsidR="008B4385">
        <w:rPr>
          <w:lang w:val="en-GB"/>
        </w:rPr>
        <w:t>3</w:t>
      </w:r>
      <w:r w:rsidRPr="00291288">
        <w:rPr>
          <w:lang w:val="en-GB"/>
        </w:rPr>
        <w:t>)(b)</w:t>
      </w:r>
      <w:r w:rsidRPr="00291288" w:rsidR="008B4385">
        <w:rPr>
          <w:lang w:val="en-GB"/>
        </w:rPr>
        <w:t>(</w:t>
      </w:r>
      <w:proofErr w:type="spellStart"/>
      <w:r w:rsidRPr="00291288" w:rsidR="008B4385">
        <w:rPr>
          <w:lang w:val="en-GB"/>
        </w:rPr>
        <w:t>i</w:t>
      </w:r>
      <w:proofErr w:type="spellEnd"/>
      <w:r w:rsidRPr="00291288" w:rsidR="008B4385">
        <w:rPr>
          <w:lang w:val="en-GB"/>
        </w:rPr>
        <w:t>)</w:t>
      </w:r>
      <w:r w:rsidRPr="00291288">
        <w:rPr>
          <w:lang w:val="en-GB"/>
        </w:rPr>
        <w:t xml:space="preserve"> </w:t>
      </w:r>
      <w:r w:rsidRPr="00291288" w:rsidR="00F200C2">
        <w:rPr>
          <w:lang w:val="en-GB"/>
        </w:rPr>
        <w:t>of the DA CCM</w:t>
      </w:r>
      <w:r w:rsidRPr="00291288">
        <w:rPr>
          <w:lang w:val="en-GB"/>
        </w:rPr>
        <w:t>,</w:t>
      </w:r>
      <w:r w:rsidRPr="00291288" w:rsidR="008B4385">
        <w:rPr>
          <w:lang w:val="en-GB"/>
        </w:rPr>
        <w:t xml:space="preserve"> in case the external constraint had a non-zero shadow price in more than 0.1% of hours in a quarter, the concerned</w:t>
      </w:r>
      <w:r w:rsidRPr="00291288">
        <w:rPr>
          <w:lang w:val="en-GB"/>
        </w:rPr>
        <w:t xml:space="preserve"> Core TSOs have </w:t>
      </w:r>
      <w:r w:rsidRPr="00291288" w:rsidR="008B4385">
        <w:rPr>
          <w:lang w:val="en-GB"/>
        </w:rPr>
        <w:t xml:space="preserve">additional </w:t>
      </w:r>
      <w:r w:rsidRPr="00291288">
        <w:rPr>
          <w:lang w:val="en-GB"/>
        </w:rPr>
        <w:t>obligation to provide</w:t>
      </w:r>
      <w:r w:rsidRPr="00291288" w:rsidR="008B4385">
        <w:rPr>
          <w:lang w:val="en-GB"/>
        </w:rPr>
        <w:t xml:space="preserve"> to the CCC</w:t>
      </w:r>
      <w:r w:rsidRPr="00291288" w:rsidR="00291288">
        <w:rPr>
          <w:lang w:val="en-GB"/>
        </w:rPr>
        <w:t xml:space="preserve"> as an annex in the quarterly report the following</w:t>
      </w:r>
      <w:r w:rsidR="00291288">
        <w:rPr>
          <w:lang w:val="en-GB"/>
        </w:rPr>
        <w:t xml:space="preserve"> information</w:t>
      </w:r>
      <w:r w:rsidRPr="00291288" w:rsidR="00291288">
        <w:rPr>
          <w:lang w:val="en-GB"/>
        </w:rPr>
        <w:t>:</w:t>
      </w:r>
    </w:p>
    <w:p w:rsidRPr="00291288" w:rsidR="00291288" w:rsidP="00291288" w:rsidRDefault="008B4385" w14:paraId="17B30988" w14:textId="0C4DC24C">
      <w:pPr>
        <w:pStyle w:val="ListParagraph"/>
        <w:numPr>
          <w:ilvl w:val="0"/>
          <w:numId w:val="49"/>
        </w:numPr>
      </w:pPr>
      <w:r w:rsidRPr="00291288">
        <w:t>for each DA CC MTU when the external constraint had a non-zero shadow price the loss in economic surplus due to external constraint</w:t>
      </w:r>
    </w:p>
    <w:p w:rsidRPr="00291288" w:rsidR="00006F03" w:rsidP="00006F03" w:rsidRDefault="00006F03" w14:paraId="3B6A9FD0" w14:textId="71EC5899"/>
    <w:p w:rsidRPr="00006F03" w:rsidR="00006F03" w:rsidP="00006F03" w:rsidRDefault="00006F03" w14:paraId="130FCA24" w14:textId="45A75C97">
      <w:r w:rsidRPr="00291288">
        <w:t xml:space="preserve">This annex contains the required information described above for each </w:t>
      </w:r>
      <w:r w:rsidRPr="00291288" w:rsidR="00291288">
        <w:t xml:space="preserve">concerned </w:t>
      </w:r>
      <w:r w:rsidRPr="00291288">
        <w:t xml:space="preserve">Core TSO </w:t>
      </w:r>
      <w:r w:rsidRPr="00291288" w:rsidR="00291288">
        <w:t>for which the external constraint had a non-zero shadow price in more than 0.1% of hours in the analysed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Heading1"/>
        <w:numPr>
          <w:ilvl w:val="0"/>
          <w:numId w:val="0"/>
        </w:numPr>
      </w:pPr>
    </w:p>
    <w:p w:rsidR="000058EB" w:rsidP="000058EB" w:rsidRDefault="00F52B86" w14:paraId="7FD5AEE0" w14:textId="0AD5C63D">
      <w:pPr>
        <w:pStyle w:val="Heading1"/>
        <w:numPr>
          <w:ilvl w:val="0"/>
          <w:numId w:val="0"/>
        </w:numPr>
      </w:pPr>
      <w:r>
        <w:br w:type="column"/>
      </w:r>
      <w:bookmarkStart w:name="_Toc124765435" w:id="22"/>
      <w:r w:rsidR="000058EB">
        <w:lastRenderedPageBreak/>
        <w:t>PSE</w:t>
      </w:r>
      <w:bookmarkEnd w:id="22"/>
    </w:p>
    <w:p w:rsidRPr="008B4385" w:rsidR="000058EB" w:rsidP="4B2B62C6" w:rsidRDefault="4B2B62C6" w14:paraId="43A2B7FE" w14:textId="77777777">
      <w:pPr>
        <w:rPr>
          <w:del w:author="Jørgen Thøgersen" w:date="2023-02-27T07:42:15.675Z" w:id="996433138"/>
          <w:lang w:val="en-GB" w:eastAsia="nl-NL"/>
        </w:rPr>
      </w:pPr>
      <w:del w:author="Jørgen Thøgersen" w:date="2023-02-27T07:42:15.676Z" w:id="1886162979">
        <w:r w:rsidRPr="071E7472" w:rsidDel="071E7472">
          <w:rPr>
            <w:lang w:val="en-GB" w:eastAsia="nl-NL"/>
          </w:rPr>
          <w:delText>Expected input to be provided:</w:delText>
        </w:r>
      </w:del>
    </w:p>
    <w:p w:rsidR="4B2B62C6" w:rsidP="4B2B62C6" w:rsidRDefault="4B2B62C6" w14:paraId="6315F51C" w14:textId="6590CC42">
      <w:pPr>
        <w:rPr>
          <w:lang w:val="en-GB" w:eastAsia="nl-NL"/>
        </w:rPr>
      </w:pPr>
      <w:r w:rsidRPr="071E7472" w:rsidR="071E7472">
        <w:rPr>
          <w:lang w:val="en-GB" w:eastAsia="nl-NL"/>
        </w:rPr>
        <w:t>To estimate the effect of allocation constraints for economic surplus we have to calculate the PL net position in case when external/allocation constraint is not limiting anymore (</w:t>
      </w:r>
      <w:proofErr w:type="gramStart"/>
      <w:r w:rsidRPr="071E7472" w:rsidR="071E7472">
        <w:rPr>
          <w:lang w:val="en-GB" w:eastAsia="nl-NL"/>
        </w:rPr>
        <w:t>i.e.</w:t>
      </w:r>
      <w:proofErr w:type="gramEnd"/>
      <w:r w:rsidRPr="071E7472" w:rsidR="071E7472">
        <w:rPr>
          <w:lang w:val="en-GB" w:eastAsia="nl-NL"/>
        </w:rPr>
        <w:t xml:space="preserve"> is removed). This can only be done by using Simulation Facility. However, this </w:t>
      </w:r>
      <w:r w:rsidRPr="071E7472" w:rsidR="071E7472">
        <w:rPr>
          <w:lang w:val="en-GB" w:eastAsia="nl-NL"/>
        </w:rPr>
        <w:t xml:space="preserve">tool </w:t>
      </w:r>
      <w:del w:author="Jørgen Thøgersen" w:date="2023-02-27T07:42:21.021Z" w:id="1121831218">
        <w:r w:rsidRPr="071E7472" w:rsidDel="071E7472">
          <w:rPr>
            <w:lang w:val="en-GB" w:eastAsia="nl-NL"/>
          </w:rPr>
          <w:delText xml:space="preserve"> </w:delText>
        </w:r>
      </w:del>
      <w:r w:rsidRPr="071E7472" w:rsidR="071E7472">
        <w:rPr>
          <w:lang w:val="en-GB" w:eastAsia="nl-NL"/>
        </w:rPr>
        <w:t>is</w:t>
      </w:r>
      <w:r w:rsidRPr="071E7472" w:rsidR="071E7472">
        <w:rPr>
          <w:lang w:val="en-GB" w:eastAsia="nl-NL"/>
        </w:rPr>
        <w:t xml:space="preserve"> out of operation for the moment, due to the ongoing upgrade. Simulation Facility is unavailable due to upgrade from version 3 to version 4 and is out of operations since 13th of June 2022. The problems of the Simulation Facility </w:t>
      </w:r>
      <w:proofErr w:type="gramStart"/>
      <w:r w:rsidRPr="071E7472" w:rsidR="071E7472">
        <w:rPr>
          <w:lang w:val="en-GB" w:eastAsia="nl-NL"/>
        </w:rPr>
        <w:t>was</w:t>
      </w:r>
      <w:proofErr w:type="gramEnd"/>
      <w:r w:rsidRPr="071E7472" w:rsidR="071E7472">
        <w:rPr>
          <w:lang w:val="en-GB" w:eastAsia="nl-NL"/>
        </w:rPr>
        <w:t xml:space="preserve"> discussed in the September meeting of the Market Coupling Steering Committee. We will therefore provide analysis of the economic surplus due to AC in next reports when the SF will be in operation.</w:t>
      </w:r>
    </w:p>
    <w:p w:rsidR="4B2B62C6" w:rsidP="4B2B62C6" w:rsidRDefault="4B2B62C6" w14:paraId="0DC23C07" w14:textId="423FC76D">
      <w:pPr>
        <w:rPr>
          <w:highlight w:val="yellow"/>
        </w:rPr>
      </w:pPr>
    </w:p>
    <w:p w:rsidR="00364392" w:rsidP="00364392" w:rsidRDefault="00364392" w14:paraId="4AB6D866" w14:textId="77777777">
      <w:pPr>
        <w:rPr>
          <w:lang w:val="en-GB" w:eastAsia="nl-NL"/>
        </w:rPr>
      </w:pPr>
    </w:p>
    <w:p w:rsidR="00EA0A1A" w:rsidP="00E60894" w:rsidRDefault="00EA0A1A" w14:paraId="213DF6F7" w14:textId="3DB75EE4">
      <w:pPr>
        <w:spacing w:after="200" w:line="276" w:lineRule="auto"/>
        <w:jc w:val="left"/>
        <w:rPr>
          <w:lang w:val="en-GB" w:eastAsia="nl-NL"/>
        </w:rPr>
      </w:pPr>
    </w:p>
    <w:sectPr w:rsidR="00EA0A1A" w:rsidSect="00544905">
      <w:headerReference w:type="even" r:id="rId8"/>
      <w:headerReference w:type="default" r:id="rId9"/>
      <w:footerReference w:type="even" r:id="rId10"/>
      <w:footerReference w:type="default" r:id="rId11"/>
      <w:headerReference w:type="first" r:id="rId12"/>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1D39" w:rsidP="00B7680D" w:rsidRDefault="00D31D39" w14:paraId="68EF4D27" w14:textId="77777777">
      <w:pPr>
        <w:spacing w:line="240" w:lineRule="auto"/>
      </w:pPr>
      <w:r>
        <w:separator/>
      </w:r>
    </w:p>
    <w:p w:rsidR="00D31D39" w:rsidRDefault="00D31D39" w14:paraId="3F6FD305" w14:textId="77777777"/>
  </w:endnote>
  <w:endnote w:type="continuationSeparator" w:id="0">
    <w:p w:rsidR="00D31D39" w:rsidP="00B7680D" w:rsidRDefault="00D31D39" w14:paraId="3D212D0F" w14:textId="77777777">
      <w:pPr>
        <w:spacing w:line="240" w:lineRule="auto"/>
      </w:pPr>
      <w:r>
        <w:continuationSeparator/>
      </w:r>
    </w:p>
    <w:p w:rsidR="00D31D39" w:rsidRDefault="00D31D39" w14:paraId="3CCA6EEB" w14:textId="77777777"/>
  </w:endnote>
  <w:endnote w:type="continuationNotice" w:id="1">
    <w:p w:rsidR="00D31D39" w:rsidRDefault="00D31D39" w14:paraId="5BFE4DE5" w14:textId="77777777">
      <w:pPr>
        <w:spacing w:line="240" w:lineRule="auto"/>
      </w:pPr>
    </w:p>
    <w:p w:rsidR="00D31D39" w:rsidRDefault="00D31D39" w14:paraId="45FF2DE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quot;Arial&quot;,sans-serif">
    <w:altName w:val="Times New Roman"/>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P="00B917C5" w:rsidRDefault="00976D05" w14:paraId="46DC043E" w14:textId="532AC4E0">
    <w:pPr>
      <w:pStyle w:val="Footer"/>
    </w:pPr>
    <w:r w:rsidRPr="00727CF7">
      <w:t xml:space="preserve">Page </w:t>
    </w:r>
    <w:r w:rsidRPr="00727CF7">
      <w:fldChar w:fldCharType="begin"/>
    </w:r>
    <w:r w:rsidRPr="00727CF7">
      <w:instrText>PAGE   \* MERGEFORMAT</w:instrText>
    </w:r>
    <w:r w:rsidRPr="00727CF7">
      <w:fldChar w:fldCharType="separate"/>
    </w:r>
    <w:r w:rsidR="005148FD">
      <w:rPr>
        <w:noProof/>
      </w:rPr>
      <w:t>8</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5148FD">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1D39" w:rsidP="00B7680D" w:rsidRDefault="00D31D39" w14:paraId="39EBFC9F" w14:textId="77777777">
      <w:pPr>
        <w:spacing w:line="240" w:lineRule="auto"/>
      </w:pPr>
      <w:r>
        <w:separator/>
      </w:r>
    </w:p>
    <w:p w:rsidR="00D31D39" w:rsidRDefault="00D31D39" w14:paraId="2D473DB9" w14:textId="77777777"/>
  </w:footnote>
  <w:footnote w:type="continuationSeparator" w:id="0">
    <w:p w:rsidR="00D31D39" w:rsidP="00B7680D" w:rsidRDefault="00D31D39" w14:paraId="254E38C7" w14:textId="77777777">
      <w:pPr>
        <w:spacing w:line="240" w:lineRule="auto"/>
      </w:pPr>
      <w:r>
        <w:continuationSeparator/>
      </w:r>
    </w:p>
    <w:p w:rsidR="00D31D39" w:rsidRDefault="00D31D39" w14:paraId="44E4E6C3" w14:textId="77777777"/>
  </w:footnote>
  <w:footnote w:type="continuationNotice" w:id="1">
    <w:p w:rsidR="00D31D39" w:rsidRDefault="00D31D39" w14:paraId="653DC06D" w14:textId="77777777">
      <w:pPr>
        <w:spacing w:line="240" w:lineRule="auto"/>
      </w:pPr>
    </w:p>
    <w:p w:rsidR="00D31D39" w:rsidRDefault="00D31D39" w14:paraId="0D0C10C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756BF1" w:rsidR="00976D05" w:rsidP="00544905" w:rsidRDefault="00976D05" w14:paraId="71CF049F" w14:textId="77777777">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2B27D1" w:rsidR="00976D05" w:rsidP="00E71DC8" w:rsidRDefault="00976D05" w14:paraId="4753CEED" w14:textId="43B16E93">
    <w:pPr>
      <w:pStyle w:val="Header"/>
      <w:jc w:val="both"/>
      <w:rPr>
        <w:b/>
        <w:color w:val="3366FF"/>
        <w:sz w:val="24"/>
      </w:rPr>
    </w:pPr>
  </w:p>
  <w:p w:rsidR="00976D05" w:rsidP="004D2311" w:rsidRDefault="00976D05" w14:paraId="75362D0B" w14:textId="77777777">
    <w:pPr>
      <w:pStyle w:val="Header"/>
    </w:pPr>
    <w:r>
      <w:rPr>
        <w:noProof/>
        <w:lang w:val="hr-HR" w:eastAsia="hr-HR"/>
      </w:rPr>
      <w:drawing>
        <wp:inline distT="0" distB="0" distL="0" distR="0" wp14:anchorId="7696F48F" wp14:editId="18310125">
          <wp:extent cx="5880628" cy="646586"/>
          <wp:effectExtent l="0" t="0" r="635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CORE.jpg"/>
                  <pic:cNvPicPr/>
                </pic:nvPicPr>
                <pic:blipFill>
                  <a:blip r:embed="rId1"/>
                  <a:stretch>
                    <a:fillRect/>
                  </a:stretch>
                </pic:blipFill>
                <pic:spPr>
                  <a:xfrm>
                    <a:off x="0" y="0"/>
                    <a:ext cx="5880628" cy="646586"/>
                  </a:xfrm>
                  <a:prstGeom prst="rect">
                    <a:avLst/>
                  </a:prstGeom>
                </pic:spPr>
              </pic:pic>
            </a:graphicData>
          </a:graphic>
        </wp:inline>
      </w:drawing>
    </w:r>
  </w:p>
  <w:p w:rsidR="00976D05" w:rsidP="00727CF7" w:rsidRDefault="00976D05" w14:paraId="3A6AE7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446A43"/>
    <w:multiLevelType w:val="hybridMultilevel"/>
    <w:tmpl w:val="C096AC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5106ADD"/>
    <w:multiLevelType w:val="hybridMultilevel"/>
    <w:tmpl w:val="C8EEFC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61E52C6"/>
    <w:multiLevelType w:val="hybridMultilevel"/>
    <w:tmpl w:val="6DDCF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E803E4"/>
    <w:multiLevelType w:val="hybridMultilevel"/>
    <w:tmpl w:val="F6D85666"/>
    <w:lvl w:ilvl="0" w:tplc="F1AE55EC">
      <w:start w:val="1"/>
      <w:numFmt w:val="bullet"/>
      <w:lvlText w:val=""/>
      <w:lvlJc w:val="left"/>
      <w:pPr>
        <w:ind w:left="720" w:hanging="360"/>
      </w:pPr>
      <w:rPr>
        <w:rFonts w:hint="default" w:ascii="Symbol" w:hAnsi="Symbol"/>
      </w:rPr>
    </w:lvl>
    <w:lvl w:ilvl="1" w:tplc="91A8447E">
      <w:start w:val="1"/>
      <w:numFmt w:val="bullet"/>
      <w:lvlText w:val="o"/>
      <w:lvlJc w:val="left"/>
      <w:pPr>
        <w:ind w:left="1440" w:hanging="360"/>
      </w:pPr>
      <w:rPr>
        <w:rFonts w:hint="default" w:ascii="Courier New" w:hAnsi="Courier New"/>
      </w:rPr>
    </w:lvl>
    <w:lvl w:ilvl="2" w:tplc="2ADEE198">
      <w:start w:val="1"/>
      <w:numFmt w:val="bullet"/>
      <w:lvlText w:val=""/>
      <w:lvlJc w:val="left"/>
      <w:pPr>
        <w:ind w:left="2160" w:hanging="360"/>
      </w:pPr>
      <w:rPr>
        <w:rFonts w:hint="default" w:ascii="Wingdings" w:hAnsi="Wingdings"/>
      </w:rPr>
    </w:lvl>
    <w:lvl w:ilvl="3" w:tplc="13142B80">
      <w:start w:val="1"/>
      <w:numFmt w:val="bullet"/>
      <w:lvlText w:val=""/>
      <w:lvlJc w:val="left"/>
      <w:pPr>
        <w:ind w:left="2880" w:hanging="360"/>
      </w:pPr>
      <w:rPr>
        <w:rFonts w:hint="default" w:ascii="Symbol" w:hAnsi="Symbol"/>
      </w:rPr>
    </w:lvl>
    <w:lvl w:ilvl="4" w:tplc="3C5C1E9C">
      <w:start w:val="1"/>
      <w:numFmt w:val="bullet"/>
      <w:lvlText w:val="o"/>
      <w:lvlJc w:val="left"/>
      <w:pPr>
        <w:ind w:left="3600" w:hanging="360"/>
      </w:pPr>
      <w:rPr>
        <w:rFonts w:hint="default" w:ascii="Courier New" w:hAnsi="Courier New"/>
      </w:rPr>
    </w:lvl>
    <w:lvl w:ilvl="5" w:tplc="CA76C5EE">
      <w:start w:val="1"/>
      <w:numFmt w:val="bullet"/>
      <w:lvlText w:val=""/>
      <w:lvlJc w:val="left"/>
      <w:pPr>
        <w:ind w:left="4320" w:hanging="360"/>
      </w:pPr>
      <w:rPr>
        <w:rFonts w:hint="default" w:ascii="Wingdings" w:hAnsi="Wingdings"/>
      </w:rPr>
    </w:lvl>
    <w:lvl w:ilvl="6" w:tplc="B1908C44">
      <w:start w:val="1"/>
      <w:numFmt w:val="bullet"/>
      <w:lvlText w:val=""/>
      <w:lvlJc w:val="left"/>
      <w:pPr>
        <w:ind w:left="5040" w:hanging="360"/>
      </w:pPr>
      <w:rPr>
        <w:rFonts w:hint="default" w:ascii="Symbol" w:hAnsi="Symbol"/>
      </w:rPr>
    </w:lvl>
    <w:lvl w:ilvl="7" w:tplc="7CC4E246">
      <w:start w:val="1"/>
      <w:numFmt w:val="bullet"/>
      <w:lvlText w:val="o"/>
      <w:lvlJc w:val="left"/>
      <w:pPr>
        <w:ind w:left="5760" w:hanging="360"/>
      </w:pPr>
      <w:rPr>
        <w:rFonts w:hint="default" w:ascii="Courier New" w:hAnsi="Courier New"/>
      </w:rPr>
    </w:lvl>
    <w:lvl w:ilvl="8" w:tplc="5CC2025A">
      <w:start w:val="1"/>
      <w:numFmt w:val="bullet"/>
      <w:lvlText w:val=""/>
      <w:lvlJc w:val="left"/>
      <w:pPr>
        <w:ind w:left="6480" w:hanging="360"/>
      </w:pPr>
      <w:rPr>
        <w:rFonts w:hint="default" w:ascii="Wingdings" w:hAnsi="Wingdings"/>
      </w:rPr>
    </w:lvl>
  </w:abstractNum>
  <w:abstractNum w:abstractNumId="6" w15:restartNumberingAfterBreak="0">
    <w:nsid w:val="08096F6E"/>
    <w:multiLevelType w:val="hybridMultilevel"/>
    <w:tmpl w:val="1BE0CA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8" w15:restartNumberingAfterBreak="0">
    <w:nsid w:val="0D885BE7"/>
    <w:multiLevelType w:val="hybridMultilevel"/>
    <w:tmpl w:val="A982816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1482863"/>
    <w:multiLevelType w:val="hybridMultilevel"/>
    <w:tmpl w:val="2534A2BA"/>
    <w:lvl w:ilvl="0" w:tplc="28FE0348">
      <w:start w:val="1"/>
      <w:numFmt w:val="bullet"/>
      <w:lvlText w:val=""/>
      <w:lvlJc w:val="left"/>
      <w:pPr>
        <w:ind w:left="720" w:hanging="360"/>
      </w:pPr>
      <w:rPr>
        <w:rFonts w:hint="default" w:ascii="Symbol" w:hAnsi="Symbol"/>
      </w:rPr>
    </w:lvl>
    <w:lvl w:ilvl="1" w:tplc="1AB6389E">
      <w:start w:val="1"/>
      <w:numFmt w:val="bullet"/>
      <w:lvlText w:val="o"/>
      <w:lvlJc w:val="left"/>
      <w:pPr>
        <w:ind w:left="1440" w:hanging="360"/>
      </w:pPr>
      <w:rPr>
        <w:rFonts w:hint="default" w:ascii="Courier New" w:hAnsi="Courier New"/>
      </w:rPr>
    </w:lvl>
    <w:lvl w:ilvl="2" w:tplc="8BFE042E">
      <w:start w:val="1"/>
      <w:numFmt w:val="bullet"/>
      <w:lvlText w:val=""/>
      <w:lvlJc w:val="left"/>
      <w:pPr>
        <w:ind w:left="2160" w:hanging="360"/>
      </w:pPr>
      <w:rPr>
        <w:rFonts w:hint="default" w:ascii="Wingdings" w:hAnsi="Wingdings"/>
      </w:rPr>
    </w:lvl>
    <w:lvl w:ilvl="3" w:tplc="A8567D60">
      <w:start w:val="1"/>
      <w:numFmt w:val="bullet"/>
      <w:lvlText w:val=""/>
      <w:lvlJc w:val="left"/>
      <w:pPr>
        <w:ind w:left="2880" w:hanging="360"/>
      </w:pPr>
      <w:rPr>
        <w:rFonts w:hint="default" w:ascii="Symbol" w:hAnsi="Symbol"/>
      </w:rPr>
    </w:lvl>
    <w:lvl w:ilvl="4" w:tplc="2F4E1C96">
      <w:start w:val="1"/>
      <w:numFmt w:val="bullet"/>
      <w:lvlText w:val="o"/>
      <w:lvlJc w:val="left"/>
      <w:pPr>
        <w:ind w:left="3600" w:hanging="360"/>
      </w:pPr>
      <w:rPr>
        <w:rFonts w:hint="default" w:ascii="Courier New" w:hAnsi="Courier New"/>
      </w:rPr>
    </w:lvl>
    <w:lvl w:ilvl="5" w:tplc="1D98C198">
      <w:start w:val="1"/>
      <w:numFmt w:val="bullet"/>
      <w:lvlText w:val=""/>
      <w:lvlJc w:val="left"/>
      <w:pPr>
        <w:ind w:left="4320" w:hanging="360"/>
      </w:pPr>
      <w:rPr>
        <w:rFonts w:hint="default" w:ascii="Wingdings" w:hAnsi="Wingdings"/>
      </w:rPr>
    </w:lvl>
    <w:lvl w:ilvl="6" w:tplc="66E872E6">
      <w:start w:val="1"/>
      <w:numFmt w:val="bullet"/>
      <w:lvlText w:val=""/>
      <w:lvlJc w:val="left"/>
      <w:pPr>
        <w:ind w:left="5040" w:hanging="360"/>
      </w:pPr>
      <w:rPr>
        <w:rFonts w:hint="default" w:ascii="Symbol" w:hAnsi="Symbol"/>
      </w:rPr>
    </w:lvl>
    <w:lvl w:ilvl="7" w:tplc="6706D2A2">
      <w:start w:val="1"/>
      <w:numFmt w:val="bullet"/>
      <w:lvlText w:val="o"/>
      <w:lvlJc w:val="left"/>
      <w:pPr>
        <w:ind w:left="5760" w:hanging="360"/>
      </w:pPr>
      <w:rPr>
        <w:rFonts w:hint="default" w:ascii="Courier New" w:hAnsi="Courier New"/>
      </w:rPr>
    </w:lvl>
    <w:lvl w:ilvl="8" w:tplc="16121EE4">
      <w:start w:val="1"/>
      <w:numFmt w:val="bullet"/>
      <w:lvlText w:val=""/>
      <w:lvlJc w:val="left"/>
      <w:pPr>
        <w:ind w:left="6480" w:hanging="360"/>
      </w:pPr>
      <w:rPr>
        <w:rFonts w:hint="default" w:ascii="Wingdings" w:hAnsi="Wingdings"/>
      </w:rPr>
    </w:lvl>
  </w:abstractNum>
  <w:abstractNum w:abstractNumId="10"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4442614"/>
    <w:multiLevelType w:val="hybridMultilevel"/>
    <w:tmpl w:val="1C8C93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14566829"/>
    <w:multiLevelType w:val="hybridMultilevel"/>
    <w:tmpl w:val="6DC6C414"/>
    <w:lvl w:ilvl="0" w:tplc="E0F26936">
      <w:start w:val="1"/>
      <w:numFmt w:val="bullet"/>
      <w:lvlText w:val=""/>
      <w:lvlJc w:val="left"/>
      <w:pPr>
        <w:ind w:left="720" w:hanging="360"/>
      </w:pPr>
      <w:rPr>
        <w:rFonts w:hint="default" w:ascii="Symbol" w:hAnsi="Symbol"/>
      </w:rPr>
    </w:lvl>
    <w:lvl w:ilvl="1" w:tplc="BA3C118E">
      <w:start w:val="1"/>
      <w:numFmt w:val="bullet"/>
      <w:lvlText w:val="o"/>
      <w:lvlJc w:val="left"/>
      <w:pPr>
        <w:ind w:left="1440" w:hanging="360"/>
      </w:pPr>
      <w:rPr>
        <w:rFonts w:hint="default" w:ascii="Courier New" w:hAnsi="Courier New"/>
      </w:rPr>
    </w:lvl>
    <w:lvl w:ilvl="2" w:tplc="C95A1868">
      <w:start w:val="1"/>
      <w:numFmt w:val="bullet"/>
      <w:lvlText w:val=""/>
      <w:lvlJc w:val="left"/>
      <w:pPr>
        <w:ind w:left="2160" w:hanging="360"/>
      </w:pPr>
      <w:rPr>
        <w:rFonts w:hint="default" w:ascii="Wingdings" w:hAnsi="Wingdings"/>
      </w:rPr>
    </w:lvl>
    <w:lvl w:ilvl="3" w:tplc="C988EA36">
      <w:start w:val="1"/>
      <w:numFmt w:val="bullet"/>
      <w:lvlText w:val=""/>
      <w:lvlJc w:val="left"/>
      <w:pPr>
        <w:ind w:left="2880" w:hanging="360"/>
      </w:pPr>
      <w:rPr>
        <w:rFonts w:hint="default" w:ascii="Symbol" w:hAnsi="Symbol"/>
      </w:rPr>
    </w:lvl>
    <w:lvl w:ilvl="4" w:tplc="B88E9932">
      <w:start w:val="1"/>
      <w:numFmt w:val="bullet"/>
      <w:lvlText w:val="o"/>
      <w:lvlJc w:val="left"/>
      <w:pPr>
        <w:ind w:left="3600" w:hanging="360"/>
      </w:pPr>
      <w:rPr>
        <w:rFonts w:hint="default" w:ascii="Courier New" w:hAnsi="Courier New"/>
      </w:rPr>
    </w:lvl>
    <w:lvl w:ilvl="5" w:tplc="B986BA3C">
      <w:start w:val="1"/>
      <w:numFmt w:val="bullet"/>
      <w:lvlText w:val=""/>
      <w:lvlJc w:val="left"/>
      <w:pPr>
        <w:ind w:left="4320" w:hanging="360"/>
      </w:pPr>
      <w:rPr>
        <w:rFonts w:hint="default" w:ascii="Wingdings" w:hAnsi="Wingdings"/>
      </w:rPr>
    </w:lvl>
    <w:lvl w:ilvl="6" w:tplc="19FE876A">
      <w:start w:val="1"/>
      <w:numFmt w:val="bullet"/>
      <w:lvlText w:val=""/>
      <w:lvlJc w:val="left"/>
      <w:pPr>
        <w:ind w:left="5040" w:hanging="360"/>
      </w:pPr>
      <w:rPr>
        <w:rFonts w:hint="default" w:ascii="Symbol" w:hAnsi="Symbol"/>
      </w:rPr>
    </w:lvl>
    <w:lvl w:ilvl="7" w:tplc="8DBE4B10">
      <w:start w:val="1"/>
      <w:numFmt w:val="bullet"/>
      <w:lvlText w:val="o"/>
      <w:lvlJc w:val="left"/>
      <w:pPr>
        <w:ind w:left="5760" w:hanging="360"/>
      </w:pPr>
      <w:rPr>
        <w:rFonts w:hint="default" w:ascii="Courier New" w:hAnsi="Courier New"/>
      </w:rPr>
    </w:lvl>
    <w:lvl w:ilvl="8" w:tplc="1D56BE42">
      <w:start w:val="1"/>
      <w:numFmt w:val="bullet"/>
      <w:lvlText w:val=""/>
      <w:lvlJc w:val="left"/>
      <w:pPr>
        <w:ind w:left="6480" w:hanging="360"/>
      </w:pPr>
      <w:rPr>
        <w:rFonts w:hint="default" w:ascii="Wingdings" w:hAnsi="Wingdings"/>
      </w:rPr>
    </w:lvl>
  </w:abstractNum>
  <w:abstractNum w:abstractNumId="13" w15:restartNumberingAfterBreak="0">
    <w:nsid w:val="18424B1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FC1EB3"/>
    <w:multiLevelType w:val="hybridMultilevel"/>
    <w:tmpl w:val="D7D6B562"/>
    <w:lvl w:ilvl="0" w:tplc="EA566450">
      <w:start w:val="1"/>
      <w:numFmt w:val="bullet"/>
      <w:lvlText w:val=""/>
      <w:lvlJc w:val="left"/>
      <w:pPr>
        <w:ind w:left="720" w:hanging="360"/>
      </w:pPr>
      <w:rPr>
        <w:rFonts w:hint="default" w:ascii="Symbol" w:hAnsi="Symbol"/>
      </w:rPr>
    </w:lvl>
    <w:lvl w:ilvl="1" w:tplc="AFD04382">
      <w:start w:val="1"/>
      <w:numFmt w:val="bullet"/>
      <w:lvlText w:val="o"/>
      <w:lvlJc w:val="left"/>
      <w:pPr>
        <w:ind w:left="1440" w:hanging="360"/>
      </w:pPr>
      <w:rPr>
        <w:rFonts w:hint="default" w:ascii="Courier New" w:hAnsi="Courier New"/>
      </w:rPr>
    </w:lvl>
    <w:lvl w:ilvl="2" w:tplc="2D94EF1E">
      <w:start w:val="1"/>
      <w:numFmt w:val="bullet"/>
      <w:lvlText w:val=""/>
      <w:lvlJc w:val="left"/>
      <w:pPr>
        <w:ind w:left="2160" w:hanging="360"/>
      </w:pPr>
      <w:rPr>
        <w:rFonts w:hint="default" w:ascii="Wingdings" w:hAnsi="Wingdings"/>
      </w:rPr>
    </w:lvl>
    <w:lvl w:ilvl="3" w:tplc="0966E898">
      <w:start w:val="1"/>
      <w:numFmt w:val="bullet"/>
      <w:lvlText w:val=""/>
      <w:lvlJc w:val="left"/>
      <w:pPr>
        <w:ind w:left="2880" w:hanging="360"/>
      </w:pPr>
      <w:rPr>
        <w:rFonts w:hint="default" w:ascii="Symbol" w:hAnsi="Symbol"/>
      </w:rPr>
    </w:lvl>
    <w:lvl w:ilvl="4" w:tplc="C296B10C">
      <w:start w:val="1"/>
      <w:numFmt w:val="bullet"/>
      <w:lvlText w:val="o"/>
      <w:lvlJc w:val="left"/>
      <w:pPr>
        <w:ind w:left="3600" w:hanging="360"/>
      </w:pPr>
      <w:rPr>
        <w:rFonts w:hint="default" w:ascii="Courier New" w:hAnsi="Courier New"/>
      </w:rPr>
    </w:lvl>
    <w:lvl w:ilvl="5" w:tplc="CA940FD0">
      <w:start w:val="1"/>
      <w:numFmt w:val="bullet"/>
      <w:lvlText w:val=""/>
      <w:lvlJc w:val="left"/>
      <w:pPr>
        <w:ind w:left="4320" w:hanging="360"/>
      </w:pPr>
      <w:rPr>
        <w:rFonts w:hint="default" w:ascii="Wingdings" w:hAnsi="Wingdings"/>
      </w:rPr>
    </w:lvl>
    <w:lvl w:ilvl="6" w:tplc="DD6C0444">
      <w:start w:val="1"/>
      <w:numFmt w:val="bullet"/>
      <w:lvlText w:val=""/>
      <w:lvlJc w:val="left"/>
      <w:pPr>
        <w:ind w:left="5040" w:hanging="360"/>
      </w:pPr>
      <w:rPr>
        <w:rFonts w:hint="default" w:ascii="Symbol" w:hAnsi="Symbol"/>
      </w:rPr>
    </w:lvl>
    <w:lvl w:ilvl="7" w:tplc="1196E9BC">
      <w:start w:val="1"/>
      <w:numFmt w:val="bullet"/>
      <w:lvlText w:val="o"/>
      <w:lvlJc w:val="left"/>
      <w:pPr>
        <w:ind w:left="5760" w:hanging="360"/>
      </w:pPr>
      <w:rPr>
        <w:rFonts w:hint="default" w:ascii="Courier New" w:hAnsi="Courier New"/>
      </w:rPr>
    </w:lvl>
    <w:lvl w:ilvl="8" w:tplc="606EC23E">
      <w:start w:val="1"/>
      <w:numFmt w:val="bullet"/>
      <w:lvlText w:val=""/>
      <w:lvlJc w:val="left"/>
      <w:pPr>
        <w:ind w:left="6480" w:hanging="360"/>
      </w:pPr>
      <w:rPr>
        <w:rFonts w:hint="default" w:ascii="Wingdings" w:hAnsi="Wingdings"/>
      </w:rPr>
    </w:lvl>
  </w:abstractNum>
  <w:abstractNum w:abstractNumId="15" w15:restartNumberingAfterBreak="0">
    <w:nsid w:val="23535DD0"/>
    <w:multiLevelType w:val="hybridMultilevel"/>
    <w:tmpl w:val="8A8CBB92"/>
    <w:lvl w:ilvl="0" w:tplc="7088B24E">
      <w:start w:val="1"/>
      <w:numFmt w:val="bullet"/>
      <w:lvlText w:val="-"/>
      <w:lvlJc w:val="left"/>
      <w:pPr>
        <w:ind w:left="720" w:hanging="360"/>
      </w:pPr>
      <w:rPr>
        <w:rFonts w:hint="default" w:ascii="&quot;Arial&quot;,sans-serif" w:hAnsi="&quot;Arial&quot;,sans-serif"/>
      </w:rPr>
    </w:lvl>
    <w:lvl w:ilvl="1" w:tplc="02108BAC">
      <w:start w:val="1"/>
      <w:numFmt w:val="bullet"/>
      <w:lvlText w:val="o"/>
      <w:lvlJc w:val="left"/>
      <w:pPr>
        <w:ind w:left="1440" w:hanging="360"/>
      </w:pPr>
      <w:rPr>
        <w:rFonts w:hint="default" w:ascii="Courier New" w:hAnsi="Courier New"/>
      </w:rPr>
    </w:lvl>
    <w:lvl w:ilvl="2" w:tplc="D400C432">
      <w:start w:val="1"/>
      <w:numFmt w:val="bullet"/>
      <w:lvlText w:val=""/>
      <w:lvlJc w:val="left"/>
      <w:pPr>
        <w:ind w:left="2160" w:hanging="360"/>
      </w:pPr>
      <w:rPr>
        <w:rFonts w:hint="default" w:ascii="Wingdings" w:hAnsi="Wingdings"/>
      </w:rPr>
    </w:lvl>
    <w:lvl w:ilvl="3" w:tplc="287C945A">
      <w:start w:val="1"/>
      <w:numFmt w:val="bullet"/>
      <w:lvlText w:val=""/>
      <w:lvlJc w:val="left"/>
      <w:pPr>
        <w:ind w:left="2880" w:hanging="360"/>
      </w:pPr>
      <w:rPr>
        <w:rFonts w:hint="default" w:ascii="Symbol" w:hAnsi="Symbol"/>
      </w:rPr>
    </w:lvl>
    <w:lvl w:ilvl="4" w:tplc="C0CA81C8">
      <w:start w:val="1"/>
      <w:numFmt w:val="bullet"/>
      <w:lvlText w:val="o"/>
      <w:lvlJc w:val="left"/>
      <w:pPr>
        <w:ind w:left="3600" w:hanging="360"/>
      </w:pPr>
      <w:rPr>
        <w:rFonts w:hint="default" w:ascii="Courier New" w:hAnsi="Courier New"/>
      </w:rPr>
    </w:lvl>
    <w:lvl w:ilvl="5" w:tplc="759C45DC">
      <w:start w:val="1"/>
      <w:numFmt w:val="bullet"/>
      <w:lvlText w:val=""/>
      <w:lvlJc w:val="left"/>
      <w:pPr>
        <w:ind w:left="4320" w:hanging="360"/>
      </w:pPr>
      <w:rPr>
        <w:rFonts w:hint="default" w:ascii="Wingdings" w:hAnsi="Wingdings"/>
      </w:rPr>
    </w:lvl>
    <w:lvl w:ilvl="6" w:tplc="90C41F0A">
      <w:start w:val="1"/>
      <w:numFmt w:val="bullet"/>
      <w:lvlText w:val=""/>
      <w:lvlJc w:val="left"/>
      <w:pPr>
        <w:ind w:left="5040" w:hanging="360"/>
      </w:pPr>
      <w:rPr>
        <w:rFonts w:hint="default" w:ascii="Symbol" w:hAnsi="Symbol"/>
      </w:rPr>
    </w:lvl>
    <w:lvl w:ilvl="7" w:tplc="43884A8E">
      <w:start w:val="1"/>
      <w:numFmt w:val="bullet"/>
      <w:lvlText w:val="o"/>
      <w:lvlJc w:val="left"/>
      <w:pPr>
        <w:ind w:left="5760" w:hanging="360"/>
      </w:pPr>
      <w:rPr>
        <w:rFonts w:hint="default" w:ascii="Courier New" w:hAnsi="Courier New"/>
      </w:rPr>
    </w:lvl>
    <w:lvl w:ilvl="8" w:tplc="7B88B490">
      <w:start w:val="1"/>
      <w:numFmt w:val="bullet"/>
      <w:lvlText w:val=""/>
      <w:lvlJc w:val="left"/>
      <w:pPr>
        <w:ind w:left="6480" w:hanging="360"/>
      </w:pPr>
      <w:rPr>
        <w:rFonts w:hint="default" w:ascii="Wingdings" w:hAnsi="Wingdings"/>
      </w:rPr>
    </w:lvl>
  </w:abstractNum>
  <w:abstractNum w:abstractNumId="16"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CD2DE2"/>
    <w:multiLevelType w:val="hybridMultilevel"/>
    <w:tmpl w:val="802EDBDC"/>
    <w:lvl w:ilvl="0" w:tplc="141CE718">
      <w:start w:val="1"/>
      <w:numFmt w:val="decimal"/>
      <w:lvlText w:val="%1."/>
      <w:lvlJc w:val="left"/>
      <w:pPr>
        <w:ind w:left="720" w:hanging="360"/>
      </w:pPr>
      <w:rPr>
        <w:rFonts w:ascii="Arial" w:hAnsi="Arial" w:eastAsiaTheme="minorEastAsia" w:cstheme="minorBidi"/>
      </w:rPr>
    </w:lvl>
    <w:lvl w:ilvl="1" w:tplc="040E0003" w:tentative="1">
      <w:start w:val="1"/>
      <w:numFmt w:val="bullet"/>
      <w:lvlText w:val="o"/>
      <w:lvlJc w:val="left"/>
      <w:pPr>
        <w:ind w:left="1440" w:hanging="360"/>
      </w:pPr>
      <w:rPr>
        <w:rFonts w:hint="default" w:ascii="Courier New" w:hAnsi="Courier New" w:cs="Courier New"/>
      </w:rPr>
    </w:lvl>
    <w:lvl w:ilvl="2" w:tplc="040E0005" w:tentative="1">
      <w:start w:val="1"/>
      <w:numFmt w:val="bullet"/>
      <w:lvlText w:val=""/>
      <w:lvlJc w:val="left"/>
      <w:pPr>
        <w:ind w:left="2160" w:hanging="360"/>
      </w:pPr>
      <w:rPr>
        <w:rFonts w:hint="default" w:ascii="Wingdings" w:hAnsi="Wingdings"/>
      </w:rPr>
    </w:lvl>
    <w:lvl w:ilvl="3" w:tplc="040E0001" w:tentative="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18" w15:restartNumberingAfterBreak="0">
    <w:nsid w:val="29514FD1"/>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3EF081D"/>
    <w:multiLevelType w:val="hybridMultilevel"/>
    <w:tmpl w:val="2E5622AA"/>
    <w:lvl w:ilvl="0" w:tplc="08090001">
      <w:start w:val="1"/>
      <w:numFmt w:val="bullet"/>
      <w:lvlText w:val=""/>
      <w:lvlJc w:val="left"/>
      <w:pPr>
        <w:ind w:left="720" w:hanging="360"/>
      </w:pPr>
      <w:rPr>
        <w:rFonts w:hint="default" w:ascii="Symbol" w:hAnsi="Symbol"/>
      </w:rPr>
    </w:lvl>
    <w:lvl w:ilvl="1" w:tplc="1A184AFE">
      <w:numFmt w:val="bullet"/>
      <w:lvlText w:val="•"/>
      <w:lvlJc w:val="left"/>
      <w:pPr>
        <w:ind w:left="1440" w:hanging="360"/>
      </w:pPr>
      <w:rPr>
        <w:rFonts w:hint="default" w:ascii="Arial" w:hAnsi="Arial" w:cs="Arial" w:eastAsiaTheme="minorEastAsia"/>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2" w15:restartNumberingAfterBreak="0">
    <w:nsid w:val="34E61532"/>
    <w:multiLevelType w:val="hybridMultilevel"/>
    <w:tmpl w:val="82A67894"/>
    <w:lvl w:ilvl="0" w:tplc="23F60EFA">
      <w:start w:val="51"/>
      <w:numFmt w:val="decimal"/>
      <w:lvlText w:val="%1."/>
      <w:lvlJc w:val="left"/>
      <w:pPr>
        <w:ind w:left="720" w:hanging="360"/>
      </w:pPr>
    </w:lvl>
    <w:lvl w:ilvl="1" w:tplc="CD90995E">
      <w:start w:val="1"/>
      <w:numFmt w:val="lowerLetter"/>
      <w:lvlText w:val="%2."/>
      <w:lvlJc w:val="left"/>
      <w:pPr>
        <w:ind w:left="1440" w:hanging="360"/>
      </w:pPr>
    </w:lvl>
    <w:lvl w:ilvl="2" w:tplc="54383B4C">
      <w:start w:val="1"/>
      <w:numFmt w:val="lowerRoman"/>
      <w:lvlText w:val="%3."/>
      <w:lvlJc w:val="right"/>
      <w:pPr>
        <w:ind w:left="2160" w:hanging="180"/>
      </w:pPr>
    </w:lvl>
    <w:lvl w:ilvl="3" w:tplc="361A0592">
      <w:start w:val="1"/>
      <w:numFmt w:val="decimal"/>
      <w:lvlText w:val="%4."/>
      <w:lvlJc w:val="left"/>
      <w:pPr>
        <w:ind w:left="2880" w:hanging="360"/>
      </w:pPr>
    </w:lvl>
    <w:lvl w:ilvl="4" w:tplc="3476EE36">
      <w:start w:val="1"/>
      <w:numFmt w:val="lowerLetter"/>
      <w:lvlText w:val="%5."/>
      <w:lvlJc w:val="left"/>
      <w:pPr>
        <w:ind w:left="3600" w:hanging="360"/>
      </w:pPr>
    </w:lvl>
    <w:lvl w:ilvl="5" w:tplc="2F4250AA">
      <w:start w:val="1"/>
      <w:numFmt w:val="lowerRoman"/>
      <w:lvlText w:val="%6."/>
      <w:lvlJc w:val="right"/>
      <w:pPr>
        <w:ind w:left="4320" w:hanging="180"/>
      </w:pPr>
    </w:lvl>
    <w:lvl w:ilvl="6" w:tplc="F866F1D8">
      <w:start w:val="1"/>
      <w:numFmt w:val="decimal"/>
      <w:lvlText w:val="%7."/>
      <w:lvlJc w:val="left"/>
      <w:pPr>
        <w:ind w:left="5040" w:hanging="360"/>
      </w:pPr>
    </w:lvl>
    <w:lvl w:ilvl="7" w:tplc="B4D4CE1C">
      <w:start w:val="1"/>
      <w:numFmt w:val="lowerLetter"/>
      <w:lvlText w:val="%8."/>
      <w:lvlJc w:val="left"/>
      <w:pPr>
        <w:ind w:left="5760" w:hanging="360"/>
      </w:pPr>
    </w:lvl>
    <w:lvl w:ilvl="8" w:tplc="7DFCD2F6">
      <w:start w:val="1"/>
      <w:numFmt w:val="lowerRoman"/>
      <w:lvlText w:val="%9."/>
      <w:lvlJc w:val="right"/>
      <w:pPr>
        <w:ind w:left="6480" w:hanging="180"/>
      </w:pPr>
    </w:lvl>
  </w:abstractNum>
  <w:abstractNum w:abstractNumId="23" w15:restartNumberingAfterBreak="0">
    <w:nsid w:val="3B416533"/>
    <w:multiLevelType w:val="hybridMultilevel"/>
    <w:tmpl w:val="1E784656"/>
    <w:lvl w:ilvl="0" w:tplc="BD38BCF2">
      <w:start w:val="1"/>
      <w:numFmt w:val="bullet"/>
      <w:lvlText w:val="-"/>
      <w:lvlJc w:val="left"/>
      <w:pPr>
        <w:ind w:left="720" w:hanging="360"/>
      </w:pPr>
      <w:rPr>
        <w:rFonts w:hint="default" w:ascii="&quot;Arial&quot;,sans-serif" w:hAnsi="&quot;Arial&quot;,sans-serif"/>
      </w:rPr>
    </w:lvl>
    <w:lvl w:ilvl="1" w:tplc="0C4880EC">
      <w:start w:val="1"/>
      <w:numFmt w:val="bullet"/>
      <w:lvlText w:val="o"/>
      <w:lvlJc w:val="left"/>
      <w:pPr>
        <w:ind w:left="1440" w:hanging="360"/>
      </w:pPr>
      <w:rPr>
        <w:rFonts w:hint="default" w:ascii="Courier New" w:hAnsi="Courier New"/>
      </w:rPr>
    </w:lvl>
    <w:lvl w:ilvl="2" w:tplc="820202E8">
      <w:start w:val="1"/>
      <w:numFmt w:val="bullet"/>
      <w:lvlText w:val=""/>
      <w:lvlJc w:val="left"/>
      <w:pPr>
        <w:ind w:left="2160" w:hanging="360"/>
      </w:pPr>
      <w:rPr>
        <w:rFonts w:hint="default" w:ascii="Wingdings" w:hAnsi="Wingdings"/>
      </w:rPr>
    </w:lvl>
    <w:lvl w:ilvl="3" w:tplc="B840EFFA">
      <w:start w:val="1"/>
      <w:numFmt w:val="bullet"/>
      <w:lvlText w:val=""/>
      <w:lvlJc w:val="left"/>
      <w:pPr>
        <w:ind w:left="2880" w:hanging="360"/>
      </w:pPr>
      <w:rPr>
        <w:rFonts w:hint="default" w:ascii="Symbol" w:hAnsi="Symbol"/>
      </w:rPr>
    </w:lvl>
    <w:lvl w:ilvl="4" w:tplc="E4E81F36">
      <w:start w:val="1"/>
      <w:numFmt w:val="bullet"/>
      <w:lvlText w:val="o"/>
      <w:lvlJc w:val="left"/>
      <w:pPr>
        <w:ind w:left="3600" w:hanging="360"/>
      </w:pPr>
      <w:rPr>
        <w:rFonts w:hint="default" w:ascii="Courier New" w:hAnsi="Courier New"/>
      </w:rPr>
    </w:lvl>
    <w:lvl w:ilvl="5" w:tplc="D9E83496">
      <w:start w:val="1"/>
      <w:numFmt w:val="bullet"/>
      <w:lvlText w:val=""/>
      <w:lvlJc w:val="left"/>
      <w:pPr>
        <w:ind w:left="4320" w:hanging="360"/>
      </w:pPr>
      <w:rPr>
        <w:rFonts w:hint="default" w:ascii="Wingdings" w:hAnsi="Wingdings"/>
      </w:rPr>
    </w:lvl>
    <w:lvl w:ilvl="6" w:tplc="A4DC27FE">
      <w:start w:val="1"/>
      <w:numFmt w:val="bullet"/>
      <w:lvlText w:val=""/>
      <w:lvlJc w:val="left"/>
      <w:pPr>
        <w:ind w:left="5040" w:hanging="360"/>
      </w:pPr>
      <w:rPr>
        <w:rFonts w:hint="default" w:ascii="Symbol" w:hAnsi="Symbol"/>
      </w:rPr>
    </w:lvl>
    <w:lvl w:ilvl="7" w:tplc="88242C36">
      <w:start w:val="1"/>
      <w:numFmt w:val="bullet"/>
      <w:lvlText w:val="o"/>
      <w:lvlJc w:val="left"/>
      <w:pPr>
        <w:ind w:left="5760" w:hanging="360"/>
      </w:pPr>
      <w:rPr>
        <w:rFonts w:hint="default" w:ascii="Courier New" w:hAnsi="Courier New"/>
      </w:rPr>
    </w:lvl>
    <w:lvl w:ilvl="8" w:tplc="6798AC78">
      <w:start w:val="1"/>
      <w:numFmt w:val="bullet"/>
      <w:lvlText w:val=""/>
      <w:lvlJc w:val="left"/>
      <w:pPr>
        <w:ind w:left="6480" w:hanging="360"/>
      </w:pPr>
      <w:rPr>
        <w:rFonts w:hint="default" w:ascii="Wingdings" w:hAnsi="Wingdings"/>
      </w:rPr>
    </w:lvl>
  </w:abstractNum>
  <w:abstractNum w:abstractNumId="24"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B23F0C"/>
    <w:multiLevelType w:val="hybridMultilevel"/>
    <w:tmpl w:val="284AEC0C"/>
    <w:lvl w:ilvl="0" w:tplc="A8AA24A4">
      <w:numFmt w:val="bullet"/>
      <w:lvlText w:val="-"/>
      <w:lvlJc w:val="left"/>
      <w:pPr>
        <w:ind w:left="360" w:hanging="360"/>
      </w:pPr>
      <w:rPr>
        <w:rFonts w:hint="default" w:ascii="Calibri" w:hAnsi="Calibri" w:cs="Calibri" w:eastAsiaTheme="minorHAnsi"/>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abstractNum w:abstractNumId="26" w15:restartNumberingAfterBreak="0">
    <w:nsid w:val="3E882FE5"/>
    <w:multiLevelType w:val="hybridMultilevel"/>
    <w:tmpl w:val="46848748"/>
    <w:lvl w:ilvl="0" w:tplc="567C232A">
      <w:start w:val="4"/>
      <w:numFmt w:val="bullet"/>
      <w:lvlText w:val="-"/>
      <w:lvlJc w:val="left"/>
      <w:pPr>
        <w:ind w:left="720" w:hanging="360"/>
      </w:pPr>
      <w:rPr>
        <w:rFonts w:hint="default" w:ascii="Arial" w:hAnsi="Arial" w:cs="Arial" w:eastAsiaTheme="minorEastAsia"/>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7" w15:restartNumberingAfterBreak="0">
    <w:nsid w:val="3FC2247C"/>
    <w:multiLevelType w:val="hybridMultilevel"/>
    <w:tmpl w:val="AA6C7C52"/>
    <w:lvl w:ilvl="0" w:tplc="BB1CBAE2">
      <w:start w:val="1"/>
      <w:numFmt w:val="decimal"/>
      <w:lvlText w:val="%1."/>
      <w:lvlJc w:val="left"/>
      <w:pPr>
        <w:ind w:left="720" w:hanging="360"/>
      </w:pPr>
    </w:lvl>
    <w:lvl w:ilvl="1" w:tplc="291A5528">
      <w:start w:val="1"/>
      <w:numFmt w:val="lowerLetter"/>
      <w:lvlText w:val="%2."/>
      <w:lvlJc w:val="left"/>
      <w:pPr>
        <w:ind w:left="1440" w:hanging="360"/>
      </w:pPr>
    </w:lvl>
    <w:lvl w:ilvl="2" w:tplc="481CBC3A">
      <w:start w:val="1"/>
      <w:numFmt w:val="lowerRoman"/>
      <w:lvlText w:val="%3."/>
      <w:lvlJc w:val="right"/>
      <w:pPr>
        <w:ind w:left="2160" w:hanging="180"/>
      </w:pPr>
    </w:lvl>
    <w:lvl w:ilvl="3" w:tplc="B6FC9050">
      <w:start w:val="1"/>
      <w:numFmt w:val="decimal"/>
      <w:lvlText w:val="%4."/>
      <w:lvlJc w:val="left"/>
      <w:pPr>
        <w:ind w:left="2880" w:hanging="360"/>
      </w:pPr>
    </w:lvl>
    <w:lvl w:ilvl="4" w:tplc="EEFA87CA">
      <w:start w:val="1"/>
      <w:numFmt w:val="lowerLetter"/>
      <w:lvlText w:val="%5."/>
      <w:lvlJc w:val="left"/>
      <w:pPr>
        <w:ind w:left="3600" w:hanging="360"/>
      </w:pPr>
    </w:lvl>
    <w:lvl w:ilvl="5" w:tplc="C854F594">
      <w:start w:val="1"/>
      <w:numFmt w:val="lowerRoman"/>
      <w:lvlText w:val="%6."/>
      <w:lvlJc w:val="right"/>
      <w:pPr>
        <w:ind w:left="4320" w:hanging="180"/>
      </w:pPr>
    </w:lvl>
    <w:lvl w:ilvl="6" w:tplc="B35C7718">
      <w:start w:val="1"/>
      <w:numFmt w:val="decimal"/>
      <w:lvlText w:val="%7."/>
      <w:lvlJc w:val="left"/>
      <w:pPr>
        <w:ind w:left="5040" w:hanging="360"/>
      </w:pPr>
    </w:lvl>
    <w:lvl w:ilvl="7" w:tplc="43CEA104">
      <w:start w:val="1"/>
      <w:numFmt w:val="lowerLetter"/>
      <w:lvlText w:val="%8."/>
      <w:lvlJc w:val="left"/>
      <w:pPr>
        <w:ind w:left="5760" w:hanging="360"/>
      </w:pPr>
    </w:lvl>
    <w:lvl w:ilvl="8" w:tplc="95EE7878">
      <w:start w:val="1"/>
      <w:numFmt w:val="lowerRoman"/>
      <w:lvlText w:val="%9."/>
      <w:lvlJc w:val="right"/>
      <w:pPr>
        <w:ind w:left="6480" w:hanging="180"/>
      </w:pPr>
    </w:lvl>
  </w:abstractNum>
  <w:abstractNum w:abstractNumId="28" w15:restartNumberingAfterBreak="0">
    <w:nsid w:val="4229619E"/>
    <w:multiLevelType w:val="hybridMultilevel"/>
    <w:tmpl w:val="5C0A5302"/>
    <w:lvl w:ilvl="0" w:tplc="040E0001">
      <w:start w:val="1"/>
      <w:numFmt w:val="bullet"/>
      <w:lvlText w:val=""/>
      <w:lvlJc w:val="left"/>
      <w:pPr>
        <w:ind w:left="720" w:hanging="360"/>
      </w:pPr>
      <w:rPr>
        <w:rFonts w:hint="default" w:ascii="Symbol" w:hAnsi="Symbol"/>
      </w:rPr>
    </w:lvl>
    <w:lvl w:ilvl="1" w:tplc="040E0003">
      <w:start w:val="1"/>
      <w:numFmt w:val="bullet"/>
      <w:lvlText w:val="o"/>
      <w:lvlJc w:val="left"/>
      <w:pPr>
        <w:ind w:left="1440" w:hanging="360"/>
      </w:pPr>
      <w:rPr>
        <w:rFonts w:hint="default" w:ascii="Courier New" w:hAnsi="Courier New" w:cs="Courier New"/>
      </w:rPr>
    </w:lvl>
    <w:lvl w:ilvl="2" w:tplc="040E0005">
      <w:start w:val="1"/>
      <w:numFmt w:val="bullet"/>
      <w:lvlText w:val=""/>
      <w:lvlJc w:val="left"/>
      <w:pPr>
        <w:ind w:left="2160" w:hanging="360"/>
      </w:pPr>
      <w:rPr>
        <w:rFonts w:hint="default" w:ascii="Wingdings" w:hAnsi="Wingdings"/>
      </w:rPr>
    </w:lvl>
    <w:lvl w:ilvl="3" w:tplc="040E000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29" w15:restartNumberingAfterBreak="0">
    <w:nsid w:val="46796003"/>
    <w:multiLevelType w:val="hybridMultilevel"/>
    <w:tmpl w:val="13CE047E"/>
    <w:lvl w:ilvl="0" w:tplc="0974E59C">
      <w:start w:val="1"/>
      <w:numFmt w:val="lowerLetter"/>
      <w:lvlText w:val="%1)"/>
      <w:lvlJc w:val="left"/>
      <w:pPr>
        <w:ind w:left="1080" w:hanging="360"/>
      </w:pPr>
      <w:rPr>
        <w:rFonts w:hint="default"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46B56151"/>
    <w:multiLevelType w:val="hybridMultilevel"/>
    <w:tmpl w:val="7832978A"/>
    <w:lvl w:ilvl="0" w:tplc="F16680B8">
      <w:start w:val="1"/>
      <w:numFmt w:val="decimal"/>
      <w:lvlText w:val="%1)"/>
      <w:lvlJc w:val="left"/>
      <w:pPr>
        <w:ind w:left="720" w:hanging="360"/>
      </w:pPr>
    </w:lvl>
    <w:lvl w:ilvl="1" w:tplc="95A4271C">
      <w:start w:val="1"/>
      <w:numFmt w:val="lowerLetter"/>
      <w:lvlText w:val="%2."/>
      <w:lvlJc w:val="left"/>
      <w:pPr>
        <w:ind w:left="1440" w:hanging="360"/>
      </w:pPr>
    </w:lvl>
    <w:lvl w:ilvl="2" w:tplc="B28651B0">
      <w:start w:val="1"/>
      <w:numFmt w:val="lowerRoman"/>
      <w:lvlText w:val="%3."/>
      <w:lvlJc w:val="right"/>
      <w:pPr>
        <w:ind w:left="2160" w:hanging="180"/>
      </w:pPr>
    </w:lvl>
    <w:lvl w:ilvl="3" w:tplc="2C96E76C">
      <w:start w:val="1"/>
      <w:numFmt w:val="decimal"/>
      <w:lvlText w:val="%4."/>
      <w:lvlJc w:val="left"/>
      <w:pPr>
        <w:ind w:left="2880" w:hanging="360"/>
      </w:pPr>
    </w:lvl>
    <w:lvl w:ilvl="4" w:tplc="AC1C3EB0">
      <w:start w:val="1"/>
      <w:numFmt w:val="lowerLetter"/>
      <w:lvlText w:val="%5."/>
      <w:lvlJc w:val="left"/>
      <w:pPr>
        <w:ind w:left="3600" w:hanging="360"/>
      </w:pPr>
    </w:lvl>
    <w:lvl w:ilvl="5" w:tplc="5A58794C">
      <w:start w:val="1"/>
      <w:numFmt w:val="lowerRoman"/>
      <w:lvlText w:val="%6."/>
      <w:lvlJc w:val="right"/>
      <w:pPr>
        <w:ind w:left="4320" w:hanging="180"/>
      </w:pPr>
    </w:lvl>
    <w:lvl w:ilvl="6" w:tplc="EDAEBF7E">
      <w:start w:val="1"/>
      <w:numFmt w:val="decimal"/>
      <w:lvlText w:val="%7."/>
      <w:lvlJc w:val="left"/>
      <w:pPr>
        <w:ind w:left="5040" w:hanging="360"/>
      </w:pPr>
    </w:lvl>
    <w:lvl w:ilvl="7" w:tplc="FCB8B488">
      <w:start w:val="1"/>
      <w:numFmt w:val="lowerLetter"/>
      <w:lvlText w:val="%8."/>
      <w:lvlJc w:val="left"/>
      <w:pPr>
        <w:ind w:left="5760" w:hanging="360"/>
      </w:pPr>
    </w:lvl>
    <w:lvl w:ilvl="8" w:tplc="68785868">
      <w:start w:val="1"/>
      <w:numFmt w:val="lowerRoman"/>
      <w:lvlText w:val="%9."/>
      <w:lvlJc w:val="right"/>
      <w:pPr>
        <w:ind w:left="6480" w:hanging="180"/>
      </w:pPr>
    </w:lvl>
  </w:abstractNum>
  <w:abstractNum w:abstractNumId="31" w15:restartNumberingAfterBreak="0">
    <w:nsid w:val="494C1E33"/>
    <w:multiLevelType w:val="hybridMultilevel"/>
    <w:tmpl w:val="9AAA0498"/>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32" w15:restartNumberingAfterBreak="0">
    <w:nsid w:val="4B9D09E0"/>
    <w:multiLevelType w:val="hybridMultilevel"/>
    <w:tmpl w:val="167E57B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D115ADD"/>
    <w:multiLevelType w:val="hybridMultilevel"/>
    <w:tmpl w:val="1480C232"/>
    <w:lvl w:ilvl="0" w:tplc="D8D05172">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547E1E2A"/>
    <w:multiLevelType w:val="hybridMultilevel"/>
    <w:tmpl w:val="B7467920"/>
    <w:lvl w:ilvl="0" w:tplc="30963462">
      <w:start w:val="1"/>
      <w:numFmt w:val="bullet"/>
      <w:lvlText w:val="-"/>
      <w:lvlJc w:val="left"/>
      <w:pPr>
        <w:ind w:left="720" w:hanging="360"/>
      </w:pPr>
      <w:rPr>
        <w:rFonts w:hint="default" w:ascii="&quot;Arial&quot;,sans-serif" w:hAnsi="&quot;Arial&quot;,sans-serif"/>
      </w:rPr>
    </w:lvl>
    <w:lvl w:ilvl="1" w:tplc="08B69DB2">
      <w:start w:val="1"/>
      <w:numFmt w:val="bullet"/>
      <w:lvlText w:val="o"/>
      <w:lvlJc w:val="left"/>
      <w:pPr>
        <w:ind w:left="1440" w:hanging="360"/>
      </w:pPr>
      <w:rPr>
        <w:rFonts w:hint="default" w:ascii="Courier New" w:hAnsi="Courier New"/>
      </w:rPr>
    </w:lvl>
    <w:lvl w:ilvl="2" w:tplc="4EEE5BBC">
      <w:start w:val="1"/>
      <w:numFmt w:val="bullet"/>
      <w:lvlText w:val=""/>
      <w:lvlJc w:val="left"/>
      <w:pPr>
        <w:ind w:left="2160" w:hanging="360"/>
      </w:pPr>
      <w:rPr>
        <w:rFonts w:hint="default" w:ascii="Wingdings" w:hAnsi="Wingdings"/>
      </w:rPr>
    </w:lvl>
    <w:lvl w:ilvl="3" w:tplc="9EE42AF2">
      <w:start w:val="1"/>
      <w:numFmt w:val="bullet"/>
      <w:lvlText w:val=""/>
      <w:lvlJc w:val="left"/>
      <w:pPr>
        <w:ind w:left="2880" w:hanging="360"/>
      </w:pPr>
      <w:rPr>
        <w:rFonts w:hint="default" w:ascii="Symbol" w:hAnsi="Symbol"/>
      </w:rPr>
    </w:lvl>
    <w:lvl w:ilvl="4" w:tplc="E3B06F1A">
      <w:start w:val="1"/>
      <w:numFmt w:val="bullet"/>
      <w:lvlText w:val="o"/>
      <w:lvlJc w:val="left"/>
      <w:pPr>
        <w:ind w:left="3600" w:hanging="360"/>
      </w:pPr>
      <w:rPr>
        <w:rFonts w:hint="default" w:ascii="Courier New" w:hAnsi="Courier New"/>
      </w:rPr>
    </w:lvl>
    <w:lvl w:ilvl="5" w:tplc="C8E226AA">
      <w:start w:val="1"/>
      <w:numFmt w:val="bullet"/>
      <w:lvlText w:val=""/>
      <w:lvlJc w:val="left"/>
      <w:pPr>
        <w:ind w:left="4320" w:hanging="360"/>
      </w:pPr>
      <w:rPr>
        <w:rFonts w:hint="default" w:ascii="Wingdings" w:hAnsi="Wingdings"/>
      </w:rPr>
    </w:lvl>
    <w:lvl w:ilvl="6" w:tplc="A6D4A37C">
      <w:start w:val="1"/>
      <w:numFmt w:val="bullet"/>
      <w:lvlText w:val=""/>
      <w:lvlJc w:val="left"/>
      <w:pPr>
        <w:ind w:left="5040" w:hanging="360"/>
      </w:pPr>
      <w:rPr>
        <w:rFonts w:hint="default" w:ascii="Symbol" w:hAnsi="Symbol"/>
      </w:rPr>
    </w:lvl>
    <w:lvl w:ilvl="7" w:tplc="5F026A68">
      <w:start w:val="1"/>
      <w:numFmt w:val="bullet"/>
      <w:lvlText w:val="o"/>
      <w:lvlJc w:val="left"/>
      <w:pPr>
        <w:ind w:left="5760" w:hanging="360"/>
      </w:pPr>
      <w:rPr>
        <w:rFonts w:hint="default" w:ascii="Courier New" w:hAnsi="Courier New"/>
      </w:rPr>
    </w:lvl>
    <w:lvl w:ilvl="8" w:tplc="8146E64C">
      <w:start w:val="1"/>
      <w:numFmt w:val="bullet"/>
      <w:lvlText w:val=""/>
      <w:lvlJc w:val="left"/>
      <w:pPr>
        <w:ind w:left="6480" w:hanging="360"/>
      </w:pPr>
      <w:rPr>
        <w:rFonts w:hint="default" w:ascii="Wingdings" w:hAnsi="Wingdings"/>
      </w:rPr>
    </w:lvl>
  </w:abstractNum>
  <w:abstractNum w:abstractNumId="35" w15:restartNumberingAfterBreak="0">
    <w:nsid w:val="572A3FBA"/>
    <w:multiLevelType w:val="hybridMultilevel"/>
    <w:tmpl w:val="32BA91C2"/>
    <w:lvl w:ilvl="0" w:tplc="041A0001">
      <w:start w:val="1"/>
      <w:numFmt w:val="bullet"/>
      <w:lvlText w:val=""/>
      <w:lvlJc w:val="left"/>
      <w:pPr>
        <w:ind w:left="720" w:hanging="360"/>
      </w:pPr>
      <w:rPr>
        <w:rFonts w:hint="default" w:ascii="Symbol" w:hAnsi="Symbol"/>
      </w:rPr>
    </w:lvl>
    <w:lvl w:ilvl="1" w:tplc="041A0001">
      <w:start w:val="1"/>
      <w:numFmt w:val="bullet"/>
      <w:lvlText w:val=""/>
      <w:lvlJc w:val="left"/>
      <w:pPr>
        <w:ind w:left="1440" w:hanging="360"/>
      </w:pPr>
      <w:rPr>
        <w:rFonts w:hint="default" w:ascii="Symbol" w:hAnsi="Symbol"/>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6" w15:restartNumberingAfterBreak="0">
    <w:nsid w:val="59112F74"/>
    <w:multiLevelType w:val="hybridMultilevel"/>
    <w:tmpl w:val="7AA698B6"/>
    <w:lvl w:ilvl="0" w:tplc="EDDA460A">
      <w:start w:val="1"/>
      <w:numFmt w:val="bullet"/>
      <w:lvlText w:val="-"/>
      <w:lvlJc w:val="left"/>
      <w:pPr>
        <w:ind w:left="720" w:hanging="360"/>
      </w:pPr>
      <w:rPr>
        <w:rFonts w:hint="default" w:ascii="Arial" w:hAnsi="Arial"/>
      </w:rPr>
    </w:lvl>
    <w:lvl w:ilvl="1" w:tplc="3FDAFA74">
      <w:start w:val="1"/>
      <w:numFmt w:val="bullet"/>
      <w:lvlText w:val="o"/>
      <w:lvlJc w:val="left"/>
      <w:pPr>
        <w:ind w:left="1440" w:hanging="360"/>
      </w:pPr>
      <w:rPr>
        <w:rFonts w:hint="default" w:ascii="Courier New" w:hAnsi="Courier New"/>
      </w:rPr>
    </w:lvl>
    <w:lvl w:ilvl="2" w:tplc="CD00089A">
      <w:start w:val="1"/>
      <w:numFmt w:val="bullet"/>
      <w:lvlText w:val=""/>
      <w:lvlJc w:val="left"/>
      <w:pPr>
        <w:ind w:left="2160" w:hanging="360"/>
      </w:pPr>
      <w:rPr>
        <w:rFonts w:hint="default" w:ascii="Wingdings" w:hAnsi="Wingdings"/>
      </w:rPr>
    </w:lvl>
    <w:lvl w:ilvl="3" w:tplc="6EE01CC4">
      <w:start w:val="1"/>
      <w:numFmt w:val="bullet"/>
      <w:lvlText w:val=""/>
      <w:lvlJc w:val="left"/>
      <w:pPr>
        <w:ind w:left="2880" w:hanging="360"/>
      </w:pPr>
      <w:rPr>
        <w:rFonts w:hint="default" w:ascii="Symbol" w:hAnsi="Symbol"/>
      </w:rPr>
    </w:lvl>
    <w:lvl w:ilvl="4" w:tplc="E7402ED2">
      <w:start w:val="1"/>
      <w:numFmt w:val="bullet"/>
      <w:lvlText w:val="o"/>
      <w:lvlJc w:val="left"/>
      <w:pPr>
        <w:ind w:left="3600" w:hanging="360"/>
      </w:pPr>
      <w:rPr>
        <w:rFonts w:hint="default" w:ascii="Courier New" w:hAnsi="Courier New"/>
      </w:rPr>
    </w:lvl>
    <w:lvl w:ilvl="5" w:tplc="BDA614BC">
      <w:start w:val="1"/>
      <w:numFmt w:val="bullet"/>
      <w:lvlText w:val=""/>
      <w:lvlJc w:val="left"/>
      <w:pPr>
        <w:ind w:left="4320" w:hanging="360"/>
      </w:pPr>
      <w:rPr>
        <w:rFonts w:hint="default" w:ascii="Wingdings" w:hAnsi="Wingdings"/>
      </w:rPr>
    </w:lvl>
    <w:lvl w:ilvl="6" w:tplc="B57E51E2">
      <w:start w:val="1"/>
      <w:numFmt w:val="bullet"/>
      <w:lvlText w:val=""/>
      <w:lvlJc w:val="left"/>
      <w:pPr>
        <w:ind w:left="5040" w:hanging="360"/>
      </w:pPr>
      <w:rPr>
        <w:rFonts w:hint="default" w:ascii="Symbol" w:hAnsi="Symbol"/>
      </w:rPr>
    </w:lvl>
    <w:lvl w:ilvl="7" w:tplc="CF464980">
      <w:start w:val="1"/>
      <w:numFmt w:val="bullet"/>
      <w:lvlText w:val="o"/>
      <w:lvlJc w:val="left"/>
      <w:pPr>
        <w:ind w:left="5760" w:hanging="360"/>
      </w:pPr>
      <w:rPr>
        <w:rFonts w:hint="default" w:ascii="Courier New" w:hAnsi="Courier New"/>
      </w:rPr>
    </w:lvl>
    <w:lvl w:ilvl="8" w:tplc="377C18C8">
      <w:start w:val="1"/>
      <w:numFmt w:val="bullet"/>
      <w:lvlText w:val=""/>
      <w:lvlJc w:val="left"/>
      <w:pPr>
        <w:ind w:left="6480" w:hanging="360"/>
      </w:pPr>
      <w:rPr>
        <w:rFonts w:hint="default" w:ascii="Wingdings" w:hAnsi="Wingdings"/>
      </w:rPr>
    </w:lvl>
  </w:abstractNum>
  <w:abstractNum w:abstractNumId="37" w15:restartNumberingAfterBreak="0">
    <w:nsid w:val="5D25288C"/>
    <w:multiLevelType w:val="hybridMultilevel"/>
    <w:tmpl w:val="5D062D00"/>
    <w:lvl w:ilvl="0" w:tplc="54080B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D583750"/>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DBE129D"/>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7E6042"/>
    <w:multiLevelType w:val="hybridMultilevel"/>
    <w:tmpl w:val="15B65BC6"/>
    <w:lvl w:ilvl="0" w:tplc="23E8E512">
      <w:start w:val="1"/>
      <w:numFmt w:val="bullet"/>
      <w:lvlText w:val="-"/>
      <w:lvlJc w:val="left"/>
      <w:pPr>
        <w:ind w:left="720" w:hanging="360"/>
      </w:pPr>
      <w:rPr>
        <w:rFonts w:hint="default" w:ascii="Calibri" w:hAnsi="Calibri"/>
      </w:rPr>
    </w:lvl>
    <w:lvl w:ilvl="1" w:tplc="97B81E0C">
      <w:start w:val="1"/>
      <w:numFmt w:val="bullet"/>
      <w:lvlText w:val="o"/>
      <w:lvlJc w:val="left"/>
      <w:pPr>
        <w:ind w:left="1440" w:hanging="360"/>
      </w:pPr>
      <w:rPr>
        <w:rFonts w:hint="default" w:ascii="Courier New" w:hAnsi="Courier New"/>
      </w:rPr>
    </w:lvl>
    <w:lvl w:ilvl="2" w:tplc="058E9202">
      <w:start w:val="1"/>
      <w:numFmt w:val="bullet"/>
      <w:lvlText w:val=""/>
      <w:lvlJc w:val="left"/>
      <w:pPr>
        <w:ind w:left="2160" w:hanging="360"/>
      </w:pPr>
      <w:rPr>
        <w:rFonts w:hint="default" w:ascii="Wingdings" w:hAnsi="Wingdings"/>
      </w:rPr>
    </w:lvl>
    <w:lvl w:ilvl="3" w:tplc="BC2678B2">
      <w:start w:val="1"/>
      <w:numFmt w:val="bullet"/>
      <w:lvlText w:val=""/>
      <w:lvlJc w:val="left"/>
      <w:pPr>
        <w:ind w:left="2880" w:hanging="360"/>
      </w:pPr>
      <w:rPr>
        <w:rFonts w:hint="default" w:ascii="Symbol" w:hAnsi="Symbol"/>
      </w:rPr>
    </w:lvl>
    <w:lvl w:ilvl="4" w:tplc="AEAA66DC">
      <w:start w:val="1"/>
      <w:numFmt w:val="bullet"/>
      <w:lvlText w:val="o"/>
      <w:lvlJc w:val="left"/>
      <w:pPr>
        <w:ind w:left="3600" w:hanging="360"/>
      </w:pPr>
      <w:rPr>
        <w:rFonts w:hint="default" w:ascii="Courier New" w:hAnsi="Courier New"/>
      </w:rPr>
    </w:lvl>
    <w:lvl w:ilvl="5" w:tplc="6FBAC3F6">
      <w:start w:val="1"/>
      <w:numFmt w:val="bullet"/>
      <w:lvlText w:val=""/>
      <w:lvlJc w:val="left"/>
      <w:pPr>
        <w:ind w:left="4320" w:hanging="360"/>
      </w:pPr>
      <w:rPr>
        <w:rFonts w:hint="default" w:ascii="Wingdings" w:hAnsi="Wingdings"/>
      </w:rPr>
    </w:lvl>
    <w:lvl w:ilvl="6" w:tplc="57920106">
      <w:start w:val="1"/>
      <w:numFmt w:val="bullet"/>
      <w:lvlText w:val=""/>
      <w:lvlJc w:val="left"/>
      <w:pPr>
        <w:ind w:left="5040" w:hanging="360"/>
      </w:pPr>
      <w:rPr>
        <w:rFonts w:hint="default" w:ascii="Symbol" w:hAnsi="Symbol"/>
      </w:rPr>
    </w:lvl>
    <w:lvl w:ilvl="7" w:tplc="A4863644">
      <w:start w:val="1"/>
      <w:numFmt w:val="bullet"/>
      <w:lvlText w:val="o"/>
      <w:lvlJc w:val="left"/>
      <w:pPr>
        <w:ind w:left="5760" w:hanging="360"/>
      </w:pPr>
      <w:rPr>
        <w:rFonts w:hint="default" w:ascii="Courier New" w:hAnsi="Courier New"/>
      </w:rPr>
    </w:lvl>
    <w:lvl w:ilvl="8" w:tplc="18D0242C">
      <w:start w:val="1"/>
      <w:numFmt w:val="bullet"/>
      <w:lvlText w:val=""/>
      <w:lvlJc w:val="left"/>
      <w:pPr>
        <w:ind w:left="6480" w:hanging="360"/>
      </w:pPr>
      <w:rPr>
        <w:rFonts w:hint="default" w:ascii="Wingdings" w:hAnsi="Wingdings"/>
      </w:rPr>
    </w:lvl>
  </w:abstractNum>
  <w:abstractNum w:abstractNumId="41"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74741F"/>
    <w:multiLevelType w:val="hybridMultilevel"/>
    <w:tmpl w:val="24AA1490"/>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43" w15:restartNumberingAfterBreak="0">
    <w:nsid w:val="70B050D7"/>
    <w:multiLevelType w:val="hybridMultilevel"/>
    <w:tmpl w:val="19288B36"/>
    <w:lvl w:ilvl="0" w:tplc="40821DBE">
      <w:start w:val="1"/>
      <w:numFmt w:val="bullet"/>
      <w:lvlText w:val=""/>
      <w:lvlJc w:val="left"/>
      <w:pPr>
        <w:ind w:left="720" w:hanging="360"/>
      </w:pPr>
      <w:rPr>
        <w:rFonts w:hint="default" w:ascii="Symbol" w:hAnsi="Symbol"/>
      </w:rPr>
    </w:lvl>
    <w:lvl w:ilvl="1" w:tplc="6192729A">
      <w:start w:val="1"/>
      <w:numFmt w:val="bullet"/>
      <w:lvlText w:val="o"/>
      <w:lvlJc w:val="left"/>
      <w:pPr>
        <w:ind w:left="1440" w:hanging="360"/>
      </w:pPr>
      <w:rPr>
        <w:rFonts w:hint="default" w:ascii="Courier New" w:hAnsi="Courier New"/>
      </w:rPr>
    </w:lvl>
    <w:lvl w:ilvl="2" w:tplc="0C127C68">
      <w:start w:val="1"/>
      <w:numFmt w:val="bullet"/>
      <w:lvlText w:val=""/>
      <w:lvlJc w:val="left"/>
      <w:pPr>
        <w:ind w:left="2160" w:hanging="360"/>
      </w:pPr>
      <w:rPr>
        <w:rFonts w:hint="default" w:ascii="Wingdings" w:hAnsi="Wingdings"/>
      </w:rPr>
    </w:lvl>
    <w:lvl w:ilvl="3" w:tplc="2050EC64">
      <w:start w:val="1"/>
      <w:numFmt w:val="bullet"/>
      <w:lvlText w:val=""/>
      <w:lvlJc w:val="left"/>
      <w:pPr>
        <w:ind w:left="2880" w:hanging="360"/>
      </w:pPr>
      <w:rPr>
        <w:rFonts w:hint="default" w:ascii="Symbol" w:hAnsi="Symbol"/>
      </w:rPr>
    </w:lvl>
    <w:lvl w:ilvl="4" w:tplc="5F06F2FA">
      <w:start w:val="1"/>
      <w:numFmt w:val="bullet"/>
      <w:lvlText w:val="o"/>
      <w:lvlJc w:val="left"/>
      <w:pPr>
        <w:ind w:left="3600" w:hanging="360"/>
      </w:pPr>
      <w:rPr>
        <w:rFonts w:hint="default" w:ascii="Courier New" w:hAnsi="Courier New"/>
      </w:rPr>
    </w:lvl>
    <w:lvl w:ilvl="5" w:tplc="0EA4F922">
      <w:start w:val="1"/>
      <w:numFmt w:val="bullet"/>
      <w:lvlText w:val=""/>
      <w:lvlJc w:val="left"/>
      <w:pPr>
        <w:ind w:left="4320" w:hanging="360"/>
      </w:pPr>
      <w:rPr>
        <w:rFonts w:hint="default" w:ascii="Wingdings" w:hAnsi="Wingdings"/>
      </w:rPr>
    </w:lvl>
    <w:lvl w:ilvl="6" w:tplc="37902218">
      <w:start w:val="1"/>
      <w:numFmt w:val="bullet"/>
      <w:lvlText w:val=""/>
      <w:lvlJc w:val="left"/>
      <w:pPr>
        <w:ind w:left="5040" w:hanging="360"/>
      </w:pPr>
      <w:rPr>
        <w:rFonts w:hint="default" w:ascii="Symbol" w:hAnsi="Symbol"/>
      </w:rPr>
    </w:lvl>
    <w:lvl w:ilvl="7" w:tplc="6EB8E9BE">
      <w:start w:val="1"/>
      <w:numFmt w:val="bullet"/>
      <w:lvlText w:val="o"/>
      <w:lvlJc w:val="left"/>
      <w:pPr>
        <w:ind w:left="5760" w:hanging="360"/>
      </w:pPr>
      <w:rPr>
        <w:rFonts w:hint="default" w:ascii="Courier New" w:hAnsi="Courier New"/>
      </w:rPr>
    </w:lvl>
    <w:lvl w:ilvl="8" w:tplc="DDD25846">
      <w:start w:val="1"/>
      <w:numFmt w:val="bullet"/>
      <w:lvlText w:val=""/>
      <w:lvlJc w:val="left"/>
      <w:pPr>
        <w:ind w:left="6480" w:hanging="360"/>
      </w:pPr>
      <w:rPr>
        <w:rFonts w:hint="default" w:ascii="Wingdings" w:hAnsi="Wingdings"/>
      </w:rPr>
    </w:lvl>
  </w:abstractNum>
  <w:abstractNum w:abstractNumId="44" w15:restartNumberingAfterBreak="0">
    <w:nsid w:val="733D339A"/>
    <w:multiLevelType w:val="hybridMultilevel"/>
    <w:tmpl w:val="B9EC2C24"/>
    <w:lvl w:ilvl="0" w:tplc="C356461C">
      <w:start w:val="1"/>
      <w:numFmt w:val="decimal"/>
      <w:lvlText w:val="%1)"/>
      <w:lvlJc w:val="left"/>
      <w:pPr>
        <w:ind w:left="720" w:hanging="360"/>
      </w:pPr>
    </w:lvl>
    <w:lvl w:ilvl="1" w:tplc="2B445A22">
      <w:start w:val="1"/>
      <w:numFmt w:val="lowerLetter"/>
      <w:lvlText w:val="%2."/>
      <w:lvlJc w:val="left"/>
      <w:pPr>
        <w:ind w:left="1440" w:hanging="360"/>
      </w:pPr>
    </w:lvl>
    <w:lvl w:ilvl="2" w:tplc="55D2AFEA">
      <w:start w:val="1"/>
      <w:numFmt w:val="lowerRoman"/>
      <w:lvlText w:val="%3."/>
      <w:lvlJc w:val="right"/>
      <w:pPr>
        <w:ind w:left="2160" w:hanging="180"/>
      </w:pPr>
    </w:lvl>
    <w:lvl w:ilvl="3" w:tplc="34A89E00">
      <w:start w:val="1"/>
      <w:numFmt w:val="decimal"/>
      <w:lvlText w:val="%4."/>
      <w:lvlJc w:val="left"/>
      <w:pPr>
        <w:ind w:left="2880" w:hanging="360"/>
      </w:pPr>
    </w:lvl>
    <w:lvl w:ilvl="4" w:tplc="056EAB72">
      <w:start w:val="1"/>
      <w:numFmt w:val="lowerLetter"/>
      <w:lvlText w:val="%5."/>
      <w:lvlJc w:val="left"/>
      <w:pPr>
        <w:ind w:left="3600" w:hanging="360"/>
      </w:pPr>
    </w:lvl>
    <w:lvl w:ilvl="5" w:tplc="E424E88A">
      <w:start w:val="1"/>
      <w:numFmt w:val="lowerRoman"/>
      <w:lvlText w:val="%6."/>
      <w:lvlJc w:val="right"/>
      <w:pPr>
        <w:ind w:left="4320" w:hanging="180"/>
      </w:pPr>
    </w:lvl>
    <w:lvl w:ilvl="6" w:tplc="8692FC58">
      <w:start w:val="1"/>
      <w:numFmt w:val="decimal"/>
      <w:lvlText w:val="%7."/>
      <w:lvlJc w:val="left"/>
      <w:pPr>
        <w:ind w:left="5040" w:hanging="360"/>
      </w:pPr>
    </w:lvl>
    <w:lvl w:ilvl="7" w:tplc="86B2E7F2">
      <w:start w:val="1"/>
      <w:numFmt w:val="lowerLetter"/>
      <w:lvlText w:val="%8."/>
      <w:lvlJc w:val="left"/>
      <w:pPr>
        <w:ind w:left="5760" w:hanging="360"/>
      </w:pPr>
    </w:lvl>
    <w:lvl w:ilvl="8" w:tplc="E6CA9478">
      <w:start w:val="1"/>
      <w:numFmt w:val="lowerRoman"/>
      <w:lvlText w:val="%9."/>
      <w:lvlJc w:val="right"/>
      <w:pPr>
        <w:ind w:left="6480" w:hanging="180"/>
      </w:pPr>
    </w:lvl>
  </w:abstractNum>
  <w:abstractNum w:abstractNumId="45" w15:restartNumberingAfterBreak="0">
    <w:nsid w:val="73F372D2"/>
    <w:multiLevelType w:val="hybridMultilevel"/>
    <w:tmpl w:val="58287D5E"/>
    <w:lvl w:ilvl="0" w:tplc="1624BF5A">
      <w:start w:val="1"/>
      <w:numFmt w:val="decimal"/>
      <w:lvlText w:val="%1)"/>
      <w:lvlJc w:val="left"/>
      <w:pPr>
        <w:ind w:left="720" w:hanging="360"/>
      </w:pPr>
    </w:lvl>
    <w:lvl w:ilvl="1" w:tplc="690C6310">
      <w:start w:val="1"/>
      <w:numFmt w:val="lowerLetter"/>
      <w:lvlText w:val="%2."/>
      <w:lvlJc w:val="left"/>
      <w:pPr>
        <w:ind w:left="1440" w:hanging="360"/>
      </w:pPr>
    </w:lvl>
    <w:lvl w:ilvl="2" w:tplc="DB18C6FA">
      <w:start w:val="1"/>
      <w:numFmt w:val="lowerRoman"/>
      <w:lvlText w:val="%3."/>
      <w:lvlJc w:val="right"/>
      <w:pPr>
        <w:ind w:left="2160" w:hanging="180"/>
      </w:pPr>
    </w:lvl>
    <w:lvl w:ilvl="3" w:tplc="06727D26">
      <w:start w:val="1"/>
      <w:numFmt w:val="decimal"/>
      <w:lvlText w:val="%4."/>
      <w:lvlJc w:val="left"/>
      <w:pPr>
        <w:ind w:left="2880" w:hanging="360"/>
      </w:pPr>
    </w:lvl>
    <w:lvl w:ilvl="4" w:tplc="96862F1C">
      <w:start w:val="1"/>
      <w:numFmt w:val="lowerLetter"/>
      <w:lvlText w:val="%5."/>
      <w:lvlJc w:val="left"/>
      <w:pPr>
        <w:ind w:left="3600" w:hanging="360"/>
      </w:pPr>
    </w:lvl>
    <w:lvl w:ilvl="5" w:tplc="CC52E4FE">
      <w:start w:val="1"/>
      <w:numFmt w:val="lowerRoman"/>
      <w:lvlText w:val="%6."/>
      <w:lvlJc w:val="right"/>
      <w:pPr>
        <w:ind w:left="4320" w:hanging="180"/>
      </w:pPr>
    </w:lvl>
    <w:lvl w:ilvl="6" w:tplc="83501FA0">
      <w:start w:val="1"/>
      <w:numFmt w:val="decimal"/>
      <w:lvlText w:val="%7."/>
      <w:lvlJc w:val="left"/>
      <w:pPr>
        <w:ind w:left="5040" w:hanging="360"/>
      </w:pPr>
    </w:lvl>
    <w:lvl w:ilvl="7" w:tplc="AC84D324">
      <w:start w:val="1"/>
      <w:numFmt w:val="lowerLetter"/>
      <w:lvlText w:val="%8."/>
      <w:lvlJc w:val="left"/>
      <w:pPr>
        <w:ind w:left="5760" w:hanging="360"/>
      </w:pPr>
    </w:lvl>
    <w:lvl w:ilvl="8" w:tplc="8FAC1D3C">
      <w:start w:val="1"/>
      <w:numFmt w:val="lowerRoman"/>
      <w:lvlText w:val="%9."/>
      <w:lvlJc w:val="right"/>
      <w:pPr>
        <w:ind w:left="6480" w:hanging="180"/>
      </w:pPr>
    </w:lvl>
  </w:abstractNum>
  <w:abstractNum w:abstractNumId="46" w15:restartNumberingAfterBreak="0">
    <w:nsid w:val="76E86E2E"/>
    <w:multiLevelType w:val="hybridMultilevel"/>
    <w:tmpl w:val="4742434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7" w15:restartNumberingAfterBreak="0">
    <w:nsid w:val="7A7A6801"/>
    <w:multiLevelType w:val="hybridMultilevel"/>
    <w:tmpl w:val="7D4C2B46"/>
    <w:lvl w:ilvl="0" w:tplc="0809000B">
      <w:start w:val="1"/>
      <w:numFmt w:val="bullet"/>
      <w:lvlText w:val=""/>
      <w:lvlJc w:val="left"/>
      <w:pPr>
        <w:ind w:left="1080" w:hanging="360"/>
      </w:pPr>
      <w:rPr>
        <w:rFonts w:hint="default" w:ascii="Wingdings" w:hAnsi="Wingdings"/>
      </w:rPr>
    </w:lvl>
    <w:lvl w:ilvl="1" w:tplc="08090003">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8"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57296743">
    <w:abstractNumId w:val="34"/>
  </w:num>
  <w:num w:numId="2" w16cid:durableId="1634217293">
    <w:abstractNumId w:val="5"/>
  </w:num>
  <w:num w:numId="3" w16cid:durableId="1413235802">
    <w:abstractNumId w:val="12"/>
  </w:num>
  <w:num w:numId="4" w16cid:durableId="305399353">
    <w:abstractNumId w:val="40"/>
  </w:num>
  <w:num w:numId="5" w16cid:durableId="13460148">
    <w:abstractNumId w:val="14"/>
  </w:num>
  <w:num w:numId="6" w16cid:durableId="291788746">
    <w:abstractNumId w:val="36"/>
  </w:num>
  <w:num w:numId="7" w16cid:durableId="1538396267">
    <w:abstractNumId w:val="27"/>
  </w:num>
  <w:num w:numId="8" w16cid:durableId="1912422288">
    <w:abstractNumId w:val="30"/>
  </w:num>
  <w:num w:numId="9" w16cid:durableId="2141875621">
    <w:abstractNumId w:val="45"/>
  </w:num>
  <w:num w:numId="10" w16cid:durableId="1405369411">
    <w:abstractNumId w:val="44"/>
  </w:num>
  <w:num w:numId="11" w16cid:durableId="803934661">
    <w:abstractNumId w:val="15"/>
  </w:num>
  <w:num w:numId="12" w16cid:durableId="1262181753">
    <w:abstractNumId w:val="23"/>
  </w:num>
  <w:num w:numId="13" w16cid:durableId="598292521">
    <w:abstractNumId w:val="22"/>
  </w:num>
  <w:num w:numId="14" w16cid:durableId="1172261756">
    <w:abstractNumId w:val="43"/>
  </w:num>
  <w:num w:numId="15" w16cid:durableId="2135980115">
    <w:abstractNumId w:val="0"/>
  </w:num>
  <w:num w:numId="16" w16cid:durableId="1829978852">
    <w:abstractNumId w:val="1"/>
  </w:num>
  <w:num w:numId="17" w16cid:durableId="677345534">
    <w:abstractNumId w:val="7"/>
  </w:num>
  <w:num w:numId="18" w16cid:durableId="1612207350">
    <w:abstractNumId w:val="20"/>
  </w:num>
  <w:num w:numId="19" w16cid:durableId="2120372595">
    <w:abstractNumId w:val="4"/>
  </w:num>
  <w:num w:numId="20" w16cid:durableId="35667680">
    <w:abstractNumId w:val="28"/>
  </w:num>
  <w:num w:numId="21" w16cid:durableId="1705399629">
    <w:abstractNumId w:val="17"/>
  </w:num>
  <w:num w:numId="22" w16cid:durableId="2072269413">
    <w:abstractNumId w:val="32"/>
  </w:num>
  <w:num w:numId="23" w16cid:durableId="1099986429">
    <w:abstractNumId w:val="29"/>
  </w:num>
  <w:num w:numId="24" w16cid:durableId="1435008429">
    <w:abstractNumId w:val="42"/>
  </w:num>
  <w:num w:numId="25" w16cid:durableId="31420988">
    <w:abstractNumId w:val="26"/>
  </w:num>
  <w:num w:numId="26" w16cid:durableId="289825875">
    <w:abstractNumId w:val="25"/>
  </w:num>
  <w:num w:numId="27" w16cid:durableId="530992283">
    <w:abstractNumId w:val="31"/>
  </w:num>
  <w:num w:numId="28" w16cid:durableId="1017731440">
    <w:abstractNumId w:val="9"/>
  </w:num>
  <w:num w:numId="29" w16cid:durableId="1138375485">
    <w:abstractNumId w:val="46"/>
  </w:num>
  <w:num w:numId="30" w16cid:durableId="2042051901">
    <w:abstractNumId w:val="2"/>
  </w:num>
  <w:num w:numId="31" w16cid:durableId="592713864">
    <w:abstractNumId w:val="6"/>
  </w:num>
  <w:num w:numId="32" w16cid:durableId="2080976648">
    <w:abstractNumId w:val="11"/>
  </w:num>
  <w:num w:numId="33" w16cid:durableId="182980885">
    <w:abstractNumId w:val="37"/>
  </w:num>
  <w:num w:numId="34" w16cid:durableId="1543518178">
    <w:abstractNumId w:val="39"/>
  </w:num>
  <w:num w:numId="35" w16cid:durableId="780339938">
    <w:abstractNumId w:val="24"/>
  </w:num>
  <w:num w:numId="36" w16cid:durableId="835925301">
    <w:abstractNumId w:val="13"/>
  </w:num>
  <w:num w:numId="37" w16cid:durableId="616301390">
    <w:abstractNumId w:val="41"/>
  </w:num>
  <w:num w:numId="38" w16cid:durableId="2102296440">
    <w:abstractNumId w:val="38"/>
  </w:num>
  <w:num w:numId="39" w16cid:durableId="979575553">
    <w:abstractNumId w:val="18"/>
  </w:num>
  <w:num w:numId="40" w16cid:durableId="404885191">
    <w:abstractNumId w:val="16"/>
  </w:num>
  <w:num w:numId="41" w16cid:durableId="1987315833">
    <w:abstractNumId w:val="19"/>
  </w:num>
  <w:num w:numId="42" w16cid:durableId="1056508880">
    <w:abstractNumId w:val="48"/>
  </w:num>
  <w:num w:numId="43" w16cid:durableId="2074500022">
    <w:abstractNumId w:val="10"/>
  </w:num>
  <w:num w:numId="44" w16cid:durableId="1690060458">
    <w:abstractNumId w:val="35"/>
  </w:num>
  <w:num w:numId="45" w16cid:durableId="1191526186">
    <w:abstractNumId w:val="3"/>
  </w:num>
  <w:num w:numId="46" w16cid:durableId="2139106057">
    <w:abstractNumId w:val="47"/>
  </w:num>
  <w:num w:numId="47" w16cid:durableId="770473397">
    <w:abstractNumId w:val="8"/>
  </w:num>
  <w:num w:numId="48" w16cid:durableId="1796751457">
    <w:abstractNumId w:val="21"/>
  </w:num>
  <w:num w:numId="49" w16cid:durableId="407851449">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activeWritingStyle w:lang="en-GB" w:vendorID="64" w:dllVersion="0" w:nlCheck="1" w:checkStyle="0" w:appName="MSWord"/>
  <w:trackRevisions w:val="tru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C1D"/>
    <w:rsid w:val="00311CE0"/>
    <w:rsid w:val="00314BF7"/>
    <w:rsid w:val="003160AB"/>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5DB7"/>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671"/>
    <w:rsid w:val="00820F09"/>
    <w:rsid w:val="00821915"/>
    <w:rsid w:val="0082191A"/>
    <w:rsid w:val="00825313"/>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1B6E"/>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4E0C"/>
    <w:rsid w:val="00945089"/>
    <w:rsid w:val="009526E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7A96"/>
    <w:rsid w:val="00B710CE"/>
    <w:rsid w:val="00B71986"/>
    <w:rsid w:val="00B7403F"/>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1F75"/>
    <w:rsid w:val="00CF2CDD"/>
    <w:rsid w:val="00CF37FE"/>
    <w:rsid w:val="00CF5BA7"/>
    <w:rsid w:val="00CF6EFC"/>
    <w:rsid w:val="00D0314D"/>
    <w:rsid w:val="00D05688"/>
    <w:rsid w:val="00D05EB6"/>
    <w:rsid w:val="00D06577"/>
    <w:rsid w:val="00D075EF"/>
    <w:rsid w:val="00D13576"/>
    <w:rsid w:val="00D13FE5"/>
    <w:rsid w:val="00D1426D"/>
    <w:rsid w:val="00D1447B"/>
    <w:rsid w:val="00D14AAF"/>
    <w:rsid w:val="00D17D9D"/>
    <w:rsid w:val="00D2063E"/>
    <w:rsid w:val="00D209B0"/>
    <w:rsid w:val="00D22723"/>
    <w:rsid w:val="00D25563"/>
    <w:rsid w:val="00D31D39"/>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2DFB"/>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0894"/>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E4035"/>
    <w:rsid w:val="00FF08CD"/>
    <w:rsid w:val="00FF0EAB"/>
    <w:rsid w:val="00FF6879"/>
    <w:rsid w:val="00FF7425"/>
    <w:rsid w:val="0256CF9F"/>
    <w:rsid w:val="071E7472"/>
    <w:rsid w:val="159BFBBC"/>
    <w:rsid w:val="18C3DBBC"/>
    <w:rsid w:val="330C4A78"/>
    <w:rsid w:val="350BE172"/>
    <w:rsid w:val="39F8A7DF"/>
    <w:rsid w:val="3D981E1E"/>
    <w:rsid w:val="47911D65"/>
    <w:rsid w:val="4B2B62C6"/>
    <w:rsid w:val="4B871C0C"/>
    <w:rsid w:val="52B57FED"/>
    <w:rsid w:val="71D6E5A3"/>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16"/>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5"/>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B5DB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18"/>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17"/>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microsoft.com/office/2020/10/relationships/intelligence" Target="intelligence2.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theme" Target="theme/theme1.xml" Id="rId14" /><Relationship Type="http://schemas.openxmlformats.org/officeDocument/2006/relationships/glossaryDocument" Target="glossary/document.xml" Id="Rc4c280a0aa7b40f8"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d4f80be-5178-4e17-8e75-2e22d3397eca}"/>
      </w:docPartPr>
      <w:docPartBody>
        <w:p w14:paraId="6A90E537">
          <w:r>
            <w:rPr>
              <w:rStyle w:val="PlaceholderText"/>
            </w:rPr>
            <w:t/>
          </w:r>
        </w:p>
      </w:docPartBody>
    </w:docPart>
  </w:docParts>
</w:glossaryDocument>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722E9-D45C-43E4-8DC8-DF4CC2F6688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Jørgen Thøgersen</lastModifiedBy>
  <revision>7</revision>
  <dcterms:created xsi:type="dcterms:W3CDTF">2022-12-15T14:57:00.0000000Z</dcterms:created>
  <dcterms:modified xsi:type="dcterms:W3CDTF">2023-02-27T07:42:55.1581309Z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ies>
</file>